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0088D" w14:textId="24FA044C" w:rsidR="007577A9" w:rsidRPr="004E07A9" w:rsidRDefault="009207B9" w:rsidP="004E07A9">
      <w:pPr>
        <w:jc w:val="center"/>
        <w:rPr>
          <w:b/>
          <w:bCs/>
          <w:sz w:val="32"/>
        </w:rPr>
      </w:pPr>
      <w:r w:rsidRPr="00CF200C">
        <w:rPr>
          <w:b/>
          <w:bCs/>
          <w:sz w:val="32"/>
        </w:rPr>
        <w:t xml:space="preserve">Project </w:t>
      </w:r>
      <w:r w:rsidR="006620BB">
        <w:rPr>
          <w:b/>
          <w:bCs/>
          <w:sz w:val="32"/>
        </w:rPr>
        <w:t xml:space="preserve">Hazard </w:t>
      </w:r>
      <w:r w:rsidR="007B0E54">
        <w:rPr>
          <w:b/>
          <w:bCs/>
          <w:sz w:val="32"/>
        </w:rPr>
        <w:t>Control- F</w:t>
      </w:r>
      <w:r w:rsidR="00317EED">
        <w:rPr>
          <w:b/>
          <w:bCs/>
          <w:sz w:val="32"/>
        </w:rPr>
        <w:t xml:space="preserve">or Projects with Medium and Higher Risks </w:t>
      </w:r>
    </w:p>
    <w:tbl>
      <w:tblPr>
        <w:tblStyle w:val="TableGrid"/>
        <w:tblW w:w="10617" w:type="dxa"/>
        <w:tblLayout w:type="fixed"/>
        <w:tblLook w:val="0000" w:firstRow="0" w:lastRow="0" w:firstColumn="0" w:lastColumn="0" w:noHBand="0" w:noVBand="0"/>
      </w:tblPr>
      <w:tblGrid>
        <w:gridCol w:w="2965"/>
        <w:gridCol w:w="893"/>
        <w:gridCol w:w="1177"/>
        <w:gridCol w:w="720"/>
        <w:gridCol w:w="2700"/>
        <w:gridCol w:w="2162"/>
        <w:tblGridChange w:id="0">
          <w:tblGrid>
            <w:gridCol w:w="2965"/>
            <w:gridCol w:w="893"/>
            <w:gridCol w:w="817"/>
            <w:gridCol w:w="1080"/>
            <w:gridCol w:w="3150"/>
            <w:gridCol w:w="1712"/>
          </w:tblGrid>
        </w:tblGridChange>
      </w:tblGrid>
      <w:tr w:rsidR="00CF200C" w:rsidRPr="00CF200C" w14:paraId="7D405BD4" w14:textId="77777777" w:rsidTr="7BD05FBF">
        <w:tc>
          <w:tcPr>
            <w:tcW w:w="5755" w:type="dxa"/>
            <w:gridSpan w:val="4"/>
          </w:tcPr>
          <w:p w14:paraId="33BFA711" w14:textId="15218533" w:rsidR="00CF200C" w:rsidRPr="00CF200C" w:rsidRDefault="00CF200C" w:rsidP="52CF23A8">
            <w:pPr>
              <w:spacing w:line="40" w:lineRule="atLeast"/>
              <w:rPr>
                <w:b/>
                <w:bCs/>
              </w:rPr>
            </w:pPr>
            <w:r w:rsidRPr="52CF23A8">
              <w:rPr>
                <w:b/>
                <w:bCs/>
              </w:rPr>
              <w:t>Name of Project:</w:t>
            </w:r>
            <w:r w:rsidR="092AEF2D" w:rsidRPr="52CF23A8">
              <w:rPr>
                <w:b/>
                <w:bCs/>
              </w:rPr>
              <w:t xml:space="preserve"> RE-RASSOR Phase II</w:t>
            </w:r>
          </w:p>
        </w:tc>
        <w:tc>
          <w:tcPr>
            <w:tcW w:w="4862" w:type="dxa"/>
            <w:gridSpan w:val="2"/>
          </w:tcPr>
          <w:p w14:paraId="2047CAEB" w14:textId="678A762B" w:rsidR="00CF200C" w:rsidRPr="00CF200C" w:rsidRDefault="00CF200C" w:rsidP="00CF200C">
            <w:pPr>
              <w:spacing w:line="40" w:lineRule="atLeast"/>
              <w:rPr>
                <w:b/>
                <w:iCs/>
              </w:rPr>
            </w:pPr>
            <w:r w:rsidRPr="00CF200C">
              <w:rPr>
                <w:b/>
              </w:rPr>
              <w:t>Date of submission:</w:t>
            </w:r>
          </w:p>
        </w:tc>
      </w:tr>
      <w:tr w:rsidR="00CF200C" w:rsidRPr="00CF200C" w14:paraId="3E430383" w14:textId="77777777" w:rsidTr="7BD05FBF">
        <w:tc>
          <w:tcPr>
            <w:tcW w:w="3858" w:type="dxa"/>
            <w:gridSpan w:val="2"/>
          </w:tcPr>
          <w:p w14:paraId="799A5B70" w14:textId="2B127727" w:rsidR="00CF200C" w:rsidRPr="00CF200C" w:rsidRDefault="00CF200C" w:rsidP="00AB7A34">
            <w:pPr>
              <w:spacing w:line="40" w:lineRule="atLeast"/>
              <w:jc w:val="center"/>
              <w:rPr>
                <w:b/>
                <w:iCs/>
              </w:rPr>
            </w:pPr>
            <w:r w:rsidRPr="00CF200C">
              <w:rPr>
                <w:b/>
                <w:iCs/>
              </w:rPr>
              <w:t xml:space="preserve">Team </w:t>
            </w:r>
            <w:ins w:id="1" w:author="Megan Kimsey" w:date="2023-03-02T15:01:00Z">
              <w:r w:rsidR="00BA5943">
                <w:rPr>
                  <w:b/>
                  <w:iCs/>
                </w:rPr>
                <w:t>M</w:t>
              </w:r>
            </w:ins>
            <w:del w:id="2" w:author="Megan Kimsey" w:date="2023-03-02T15:01:00Z">
              <w:r w:rsidR="00AB7A34" w:rsidDel="00BA5943">
                <w:rPr>
                  <w:b/>
                  <w:iCs/>
                </w:rPr>
                <w:delText>m</w:delText>
              </w:r>
            </w:del>
            <w:r w:rsidRPr="00CF200C">
              <w:rPr>
                <w:b/>
                <w:iCs/>
              </w:rPr>
              <w:t>ember</w:t>
            </w:r>
          </w:p>
        </w:tc>
        <w:tc>
          <w:tcPr>
            <w:tcW w:w="1897" w:type="dxa"/>
            <w:gridSpan w:val="2"/>
          </w:tcPr>
          <w:p w14:paraId="34929D44" w14:textId="2C4F320A" w:rsidR="00CF200C" w:rsidRPr="00CF200C" w:rsidRDefault="00CF200C" w:rsidP="00AB7A34">
            <w:pPr>
              <w:spacing w:line="40" w:lineRule="atLeast"/>
              <w:jc w:val="center"/>
              <w:rPr>
                <w:b/>
                <w:iCs/>
              </w:rPr>
            </w:pPr>
            <w:r w:rsidRPr="00CF200C">
              <w:rPr>
                <w:b/>
                <w:bCs/>
              </w:rPr>
              <w:t xml:space="preserve">Phone </w:t>
            </w:r>
            <w:ins w:id="3" w:author="Megan Kimsey" w:date="2023-03-02T15:02:00Z">
              <w:r w:rsidR="00BA5943">
                <w:rPr>
                  <w:b/>
                  <w:bCs/>
                </w:rPr>
                <w:t>N</w:t>
              </w:r>
            </w:ins>
            <w:del w:id="4" w:author="Megan Kimsey" w:date="2023-03-02T15:01:00Z">
              <w:r w:rsidR="00AB7A34" w:rsidDel="00BA5943">
                <w:rPr>
                  <w:b/>
                  <w:bCs/>
                </w:rPr>
                <w:delText>n</w:delText>
              </w:r>
            </w:del>
            <w:r w:rsidRPr="00CF200C">
              <w:rPr>
                <w:b/>
                <w:bCs/>
              </w:rPr>
              <w:t>umber</w:t>
            </w:r>
          </w:p>
        </w:tc>
        <w:tc>
          <w:tcPr>
            <w:tcW w:w="4862" w:type="dxa"/>
            <w:gridSpan w:val="2"/>
          </w:tcPr>
          <w:p w14:paraId="6C817A70" w14:textId="73C5788B" w:rsidR="00CF200C" w:rsidRPr="00CF200C" w:rsidRDefault="00BA5943" w:rsidP="005778E1">
            <w:pPr>
              <w:spacing w:line="40" w:lineRule="atLeast"/>
              <w:jc w:val="center"/>
              <w:rPr>
                <w:b/>
                <w:iCs/>
              </w:rPr>
            </w:pPr>
            <w:ins w:id="5" w:author="Megan Kimsey" w:date="2023-03-02T15:02:00Z">
              <w:r>
                <w:rPr>
                  <w:b/>
                  <w:iCs/>
                </w:rPr>
                <w:t>E</w:t>
              </w:r>
            </w:ins>
            <w:del w:id="6" w:author="Megan Kimsey" w:date="2023-03-02T15:02:00Z">
              <w:r w:rsidR="00CF200C" w:rsidRPr="00CF200C" w:rsidDel="00BA5943">
                <w:rPr>
                  <w:b/>
                  <w:iCs/>
                </w:rPr>
                <w:delText>e</w:delText>
              </w:r>
            </w:del>
            <w:r w:rsidR="00CF200C" w:rsidRPr="00CF200C">
              <w:rPr>
                <w:b/>
                <w:iCs/>
              </w:rPr>
              <w:t>-mail</w:t>
            </w:r>
          </w:p>
        </w:tc>
      </w:tr>
      <w:tr w:rsidR="00CF200C" w:rsidRPr="00CF200C" w14:paraId="70AF9A75" w14:textId="77777777" w:rsidTr="7BD05FBF">
        <w:tc>
          <w:tcPr>
            <w:tcW w:w="3858" w:type="dxa"/>
            <w:gridSpan w:val="2"/>
          </w:tcPr>
          <w:p w14:paraId="0CD55876" w14:textId="6E0CA7CD" w:rsidR="00CF200C" w:rsidRPr="00301A2E" w:rsidRDefault="09F3C8C6" w:rsidP="52CF23A8">
            <w:pPr>
              <w:spacing w:line="40" w:lineRule="atLeast"/>
              <w:jc w:val="center"/>
              <w:rPr>
                <w:rPrChange w:id="7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8" w:author="Megan Kimsey [2]" w:date="2023-03-02T14:57:00Z">
                  <w:rPr>
                    <w:b/>
                    <w:bCs/>
                  </w:rPr>
                </w:rPrChange>
              </w:rPr>
              <w:t>Morgan Causey</w:t>
            </w:r>
          </w:p>
        </w:tc>
        <w:tc>
          <w:tcPr>
            <w:tcW w:w="1897" w:type="dxa"/>
            <w:gridSpan w:val="2"/>
          </w:tcPr>
          <w:p w14:paraId="6FAF5492" w14:textId="1E593949" w:rsidR="00CF200C" w:rsidRPr="00301A2E" w:rsidRDefault="09F3C8C6" w:rsidP="005778E1">
            <w:pPr>
              <w:spacing w:line="40" w:lineRule="atLeast"/>
              <w:jc w:val="center"/>
              <w:rPr>
                <w:rPrChange w:id="9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10" w:author="Megan Kimsey [2]" w:date="2023-03-02T14:57:00Z">
                  <w:rPr>
                    <w:b/>
                    <w:bCs/>
                  </w:rPr>
                </w:rPrChange>
              </w:rPr>
              <w:t>(601) 940-0750</w:t>
            </w:r>
          </w:p>
        </w:tc>
        <w:tc>
          <w:tcPr>
            <w:tcW w:w="4862" w:type="dxa"/>
            <w:gridSpan w:val="2"/>
          </w:tcPr>
          <w:p w14:paraId="344C5D9A" w14:textId="4372054F" w:rsidR="00CF200C" w:rsidRPr="00301A2E" w:rsidRDefault="26FB5BA4" w:rsidP="52CF23A8">
            <w:pPr>
              <w:spacing w:line="40" w:lineRule="atLeast"/>
              <w:jc w:val="center"/>
              <w:rPr>
                <w:rPrChange w:id="11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12" w:author="Megan Kimsey [2]" w:date="2023-03-02T14:57:00Z">
                  <w:rPr>
                    <w:b/>
                    <w:bCs/>
                  </w:rPr>
                </w:rPrChange>
              </w:rPr>
              <w:t>mpc18d@fsu.edu</w:t>
            </w:r>
          </w:p>
        </w:tc>
      </w:tr>
      <w:tr w:rsidR="00CF200C" w:rsidRPr="00CF200C" w14:paraId="42C56924" w14:textId="77777777" w:rsidTr="7BD05FBF">
        <w:tc>
          <w:tcPr>
            <w:tcW w:w="3858" w:type="dxa"/>
            <w:gridSpan w:val="2"/>
          </w:tcPr>
          <w:p w14:paraId="1E756652" w14:textId="15E6AF8F" w:rsidR="00CF200C" w:rsidRPr="00301A2E" w:rsidRDefault="09F3C8C6" w:rsidP="52CF23A8">
            <w:pPr>
              <w:spacing w:line="40" w:lineRule="atLeast"/>
              <w:jc w:val="center"/>
              <w:rPr>
                <w:rPrChange w:id="13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14" w:author="Megan Kimsey [2]" w:date="2023-03-02T14:57:00Z">
                  <w:rPr>
                    <w:b/>
                    <w:bCs/>
                  </w:rPr>
                </w:rPrChange>
              </w:rPr>
              <w:t xml:space="preserve">Megan </w:t>
            </w:r>
            <w:proofErr w:type="spellStart"/>
            <w:r w:rsidRPr="00301A2E">
              <w:rPr>
                <w:rPrChange w:id="15" w:author="Megan Kimsey [2]" w:date="2023-03-02T14:57:00Z">
                  <w:rPr>
                    <w:b/>
                    <w:bCs/>
                  </w:rPr>
                </w:rPrChange>
              </w:rPr>
              <w:t>Kimsey</w:t>
            </w:r>
            <w:proofErr w:type="spellEnd"/>
          </w:p>
        </w:tc>
        <w:tc>
          <w:tcPr>
            <w:tcW w:w="1897" w:type="dxa"/>
            <w:gridSpan w:val="2"/>
          </w:tcPr>
          <w:p w14:paraId="18E31573" w14:textId="22C55DA1" w:rsidR="00CF200C" w:rsidRPr="00301A2E" w:rsidRDefault="09F3C8C6" w:rsidP="005778E1">
            <w:pPr>
              <w:spacing w:line="40" w:lineRule="atLeast"/>
              <w:jc w:val="center"/>
              <w:rPr>
                <w:rPrChange w:id="16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17" w:author="Megan Kimsey [2]" w:date="2023-03-02T14:57:00Z">
                  <w:rPr>
                    <w:b/>
                    <w:bCs/>
                  </w:rPr>
                </w:rPrChange>
              </w:rPr>
              <w:t>(813) 368-4436</w:t>
            </w:r>
          </w:p>
        </w:tc>
        <w:tc>
          <w:tcPr>
            <w:tcW w:w="4862" w:type="dxa"/>
            <w:gridSpan w:val="2"/>
          </w:tcPr>
          <w:p w14:paraId="5ABA93D0" w14:textId="7B04B28C" w:rsidR="00CF200C" w:rsidRPr="00301A2E" w:rsidRDefault="553A622F" w:rsidP="52CF23A8">
            <w:pPr>
              <w:spacing w:line="40" w:lineRule="atLeast"/>
              <w:jc w:val="center"/>
              <w:rPr>
                <w:rPrChange w:id="18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19" w:author="Megan Kimsey [2]" w:date="2023-03-02T14:57:00Z">
                  <w:rPr>
                    <w:b/>
                    <w:bCs/>
                  </w:rPr>
                </w:rPrChange>
              </w:rPr>
              <w:t>mek18@fsu.edu</w:t>
            </w:r>
          </w:p>
        </w:tc>
      </w:tr>
      <w:tr w:rsidR="00CF200C" w:rsidRPr="00CF200C" w14:paraId="3E45F342" w14:textId="77777777" w:rsidTr="7BD05FBF">
        <w:tc>
          <w:tcPr>
            <w:tcW w:w="3858" w:type="dxa"/>
            <w:gridSpan w:val="2"/>
          </w:tcPr>
          <w:p w14:paraId="11C2D497" w14:textId="1EA8B967" w:rsidR="00CF200C" w:rsidRPr="00301A2E" w:rsidRDefault="09F3C8C6" w:rsidP="52CF23A8">
            <w:pPr>
              <w:spacing w:line="40" w:lineRule="atLeast"/>
              <w:jc w:val="center"/>
              <w:rPr>
                <w:rPrChange w:id="20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21" w:author="Megan Kimsey [2]" w:date="2023-03-02T14:57:00Z">
                  <w:rPr>
                    <w:b/>
                    <w:bCs/>
                  </w:rPr>
                </w:rPrChange>
              </w:rPr>
              <w:t>Ibrahim Nabulsi</w:t>
            </w:r>
          </w:p>
        </w:tc>
        <w:tc>
          <w:tcPr>
            <w:tcW w:w="1897" w:type="dxa"/>
            <w:gridSpan w:val="2"/>
          </w:tcPr>
          <w:p w14:paraId="7A625123" w14:textId="6FA8EB0F" w:rsidR="00CF200C" w:rsidRPr="00301A2E" w:rsidRDefault="09F3C8C6" w:rsidP="005778E1">
            <w:pPr>
              <w:spacing w:line="40" w:lineRule="atLeast"/>
              <w:jc w:val="center"/>
              <w:rPr>
                <w:rPrChange w:id="22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23" w:author="Megan Kimsey [2]" w:date="2023-03-02T14:57:00Z">
                  <w:rPr>
                    <w:b/>
                    <w:bCs/>
                  </w:rPr>
                </w:rPrChange>
              </w:rPr>
              <w:t>(850) 405-4212</w:t>
            </w:r>
          </w:p>
        </w:tc>
        <w:tc>
          <w:tcPr>
            <w:tcW w:w="4862" w:type="dxa"/>
            <w:gridSpan w:val="2"/>
          </w:tcPr>
          <w:p w14:paraId="28CF92F8" w14:textId="712C26F7" w:rsidR="00CF200C" w:rsidRPr="00301A2E" w:rsidRDefault="3F2AC4B0" w:rsidP="52CF23A8">
            <w:pPr>
              <w:spacing w:line="40" w:lineRule="atLeast"/>
              <w:jc w:val="center"/>
              <w:rPr>
                <w:rPrChange w:id="24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25" w:author="Megan Kimsey [2]" w:date="2023-03-02T14:57:00Z">
                  <w:rPr>
                    <w:b/>
                    <w:bCs/>
                  </w:rPr>
                </w:rPrChange>
              </w:rPr>
              <w:t>ikn18@fsu.edu</w:t>
            </w:r>
          </w:p>
        </w:tc>
      </w:tr>
      <w:tr w:rsidR="00CF200C" w:rsidRPr="00CF200C" w14:paraId="5BDA870F" w14:textId="77777777" w:rsidTr="7BD05FBF">
        <w:tc>
          <w:tcPr>
            <w:tcW w:w="3858" w:type="dxa"/>
            <w:gridSpan w:val="2"/>
          </w:tcPr>
          <w:p w14:paraId="145D1352" w14:textId="6F1341C5" w:rsidR="00CF200C" w:rsidRPr="00301A2E" w:rsidRDefault="09F3C8C6" w:rsidP="52CF23A8">
            <w:pPr>
              <w:spacing w:line="40" w:lineRule="atLeast"/>
              <w:jc w:val="center"/>
              <w:rPr>
                <w:rPrChange w:id="26" w:author="Megan Kimsey [2]" w:date="2023-03-02T14:57:00Z">
                  <w:rPr>
                    <w:b/>
                    <w:bCs/>
                  </w:rPr>
                </w:rPrChange>
              </w:rPr>
            </w:pPr>
            <w:proofErr w:type="spellStart"/>
            <w:r w:rsidRPr="00301A2E">
              <w:rPr>
                <w:rPrChange w:id="27" w:author="Megan Kimsey [2]" w:date="2023-03-02T14:57:00Z">
                  <w:rPr>
                    <w:b/>
                    <w:bCs/>
                  </w:rPr>
                </w:rPrChange>
              </w:rPr>
              <w:t>Gissel</w:t>
            </w:r>
            <w:proofErr w:type="spellEnd"/>
            <w:r w:rsidRPr="00301A2E">
              <w:rPr>
                <w:rPrChange w:id="28" w:author="Megan Kimsey [2]" w:date="2023-03-02T14:57:00Z">
                  <w:rPr>
                    <w:b/>
                    <w:bCs/>
                  </w:rPr>
                </w:rPrChange>
              </w:rPr>
              <w:t xml:space="preserve"> Reynoso</w:t>
            </w:r>
          </w:p>
        </w:tc>
        <w:tc>
          <w:tcPr>
            <w:tcW w:w="1897" w:type="dxa"/>
            <w:gridSpan w:val="2"/>
          </w:tcPr>
          <w:p w14:paraId="51BAE517" w14:textId="362884BB" w:rsidR="00CF200C" w:rsidRPr="00301A2E" w:rsidRDefault="09F3C8C6" w:rsidP="005778E1">
            <w:pPr>
              <w:spacing w:line="40" w:lineRule="atLeast"/>
              <w:jc w:val="center"/>
              <w:rPr>
                <w:rPrChange w:id="29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30" w:author="Megan Kimsey [2]" w:date="2023-03-02T14:57:00Z">
                  <w:rPr>
                    <w:b/>
                    <w:bCs/>
                  </w:rPr>
                </w:rPrChange>
              </w:rPr>
              <w:t>(863) 651-4688</w:t>
            </w:r>
          </w:p>
        </w:tc>
        <w:tc>
          <w:tcPr>
            <w:tcW w:w="4862" w:type="dxa"/>
            <w:gridSpan w:val="2"/>
          </w:tcPr>
          <w:p w14:paraId="09F374F5" w14:textId="5F7BE078" w:rsidR="00CF200C" w:rsidRPr="00301A2E" w:rsidRDefault="79A537BA" w:rsidP="52CF23A8">
            <w:pPr>
              <w:spacing w:line="40" w:lineRule="atLeast"/>
              <w:jc w:val="center"/>
              <w:rPr>
                <w:rPrChange w:id="31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32" w:author="Megan Kimsey [2]" w:date="2023-03-02T14:57:00Z">
                  <w:rPr>
                    <w:b/>
                    <w:bCs/>
                  </w:rPr>
                </w:rPrChange>
              </w:rPr>
              <w:t>gsr20b@fsu.edu</w:t>
            </w:r>
          </w:p>
        </w:tc>
      </w:tr>
      <w:tr w:rsidR="00CF200C" w:rsidRPr="00CF200C" w14:paraId="7E44A38D" w14:textId="77777777" w:rsidTr="7BD05FBF">
        <w:tc>
          <w:tcPr>
            <w:tcW w:w="3858" w:type="dxa"/>
            <w:gridSpan w:val="2"/>
          </w:tcPr>
          <w:p w14:paraId="254E60CD" w14:textId="5EEC12EE" w:rsidR="00CF200C" w:rsidRPr="00301A2E" w:rsidRDefault="09F3C8C6" w:rsidP="52CF23A8">
            <w:pPr>
              <w:spacing w:line="40" w:lineRule="atLeast"/>
              <w:jc w:val="center"/>
              <w:rPr>
                <w:rPrChange w:id="33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34" w:author="Megan Kimsey [2]" w:date="2023-03-02T14:57:00Z">
                  <w:rPr>
                    <w:b/>
                    <w:bCs/>
                  </w:rPr>
                </w:rPrChange>
              </w:rPr>
              <w:t xml:space="preserve">Joseph </w:t>
            </w:r>
            <w:proofErr w:type="spellStart"/>
            <w:r w:rsidRPr="00301A2E">
              <w:rPr>
                <w:rPrChange w:id="35" w:author="Megan Kimsey [2]" w:date="2023-03-02T14:57:00Z">
                  <w:rPr>
                    <w:b/>
                    <w:bCs/>
                  </w:rPr>
                </w:rPrChange>
              </w:rPr>
              <w:t>Vogl</w:t>
            </w:r>
            <w:proofErr w:type="spellEnd"/>
          </w:p>
        </w:tc>
        <w:tc>
          <w:tcPr>
            <w:tcW w:w="1897" w:type="dxa"/>
            <w:gridSpan w:val="2"/>
          </w:tcPr>
          <w:p w14:paraId="4AE46353" w14:textId="575A48F4" w:rsidR="00CF200C" w:rsidRPr="00301A2E" w:rsidRDefault="09F3C8C6" w:rsidP="005778E1">
            <w:pPr>
              <w:spacing w:line="40" w:lineRule="atLeast"/>
              <w:jc w:val="center"/>
              <w:rPr>
                <w:rPrChange w:id="36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37" w:author="Megan Kimsey [2]" w:date="2023-03-02T14:57:00Z">
                  <w:rPr>
                    <w:b/>
                    <w:bCs/>
                  </w:rPr>
                </w:rPrChange>
              </w:rPr>
              <w:t>(954) 232-8385</w:t>
            </w:r>
          </w:p>
        </w:tc>
        <w:tc>
          <w:tcPr>
            <w:tcW w:w="4862" w:type="dxa"/>
            <w:gridSpan w:val="2"/>
          </w:tcPr>
          <w:p w14:paraId="36C3529A" w14:textId="1A755E37" w:rsidR="00CF200C" w:rsidRPr="00301A2E" w:rsidRDefault="7B8B9FA0" w:rsidP="52CF23A8">
            <w:pPr>
              <w:spacing w:line="40" w:lineRule="atLeast"/>
              <w:jc w:val="center"/>
              <w:rPr>
                <w:rPrChange w:id="38" w:author="Megan Kimsey [2]" w:date="2023-03-02T14:57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39" w:author="Megan Kimsey [2]" w:date="2023-03-02T14:57:00Z">
                  <w:rPr>
                    <w:b/>
                    <w:bCs/>
                  </w:rPr>
                </w:rPrChange>
              </w:rPr>
              <w:t>jcv17b@fsu.edu</w:t>
            </w:r>
          </w:p>
        </w:tc>
      </w:tr>
      <w:tr w:rsidR="00CF200C" w:rsidRPr="00CF200C" w14:paraId="32066F6C" w14:textId="77777777" w:rsidTr="7BD05FBF">
        <w:tc>
          <w:tcPr>
            <w:tcW w:w="3858" w:type="dxa"/>
            <w:gridSpan w:val="2"/>
          </w:tcPr>
          <w:p w14:paraId="1AB7F565" w14:textId="3686C6CF" w:rsidR="00CF200C" w:rsidRPr="00CF200C" w:rsidRDefault="00CF200C" w:rsidP="005778E1">
            <w:pPr>
              <w:spacing w:line="40" w:lineRule="atLeast"/>
              <w:jc w:val="center"/>
              <w:rPr>
                <w:b/>
                <w:iCs/>
              </w:rPr>
            </w:pPr>
            <w:r w:rsidRPr="00CF200C">
              <w:rPr>
                <w:b/>
              </w:rPr>
              <w:t xml:space="preserve">Faculty </w:t>
            </w:r>
            <w:ins w:id="40" w:author="Megan Kimsey" w:date="2023-03-02T15:02:00Z">
              <w:r w:rsidR="00C07924">
                <w:rPr>
                  <w:b/>
                </w:rPr>
                <w:t>M</w:t>
              </w:r>
            </w:ins>
            <w:del w:id="41" w:author="Megan Kimsey" w:date="2023-03-02T15:02:00Z">
              <w:r w:rsidRPr="00CF200C" w:rsidDel="00C07924">
                <w:rPr>
                  <w:b/>
                </w:rPr>
                <w:delText>m</w:delText>
              </w:r>
            </w:del>
            <w:r w:rsidRPr="00CF200C">
              <w:rPr>
                <w:b/>
              </w:rPr>
              <w:t>entor</w:t>
            </w:r>
          </w:p>
        </w:tc>
        <w:tc>
          <w:tcPr>
            <w:tcW w:w="1897" w:type="dxa"/>
            <w:gridSpan w:val="2"/>
          </w:tcPr>
          <w:p w14:paraId="2E15DDD5" w14:textId="10B4E61B" w:rsidR="00CF200C" w:rsidRPr="00CF200C" w:rsidRDefault="00CF200C" w:rsidP="00AB7A34">
            <w:pPr>
              <w:spacing w:line="40" w:lineRule="atLeast"/>
              <w:jc w:val="center"/>
              <w:rPr>
                <w:b/>
                <w:bCs/>
              </w:rPr>
            </w:pPr>
            <w:r w:rsidRPr="00CF200C">
              <w:rPr>
                <w:b/>
                <w:bCs/>
              </w:rPr>
              <w:t xml:space="preserve">Phone </w:t>
            </w:r>
            <w:ins w:id="42" w:author="Megan Kimsey" w:date="2023-03-02T15:02:00Z">
              <w:r w:rsidR="00BA5943">
                <w:rPr>
                  <w:b/>
                  <w:bCs/>
                </w:rPr>
                <w:t>N</w:t>
              </w:r>
            </w:ins>
            <w:del w:id="43" w:author="Megan Kimsey" w:date="2023-03-02T15:02:00Z">
              <w:r w:rsidR="00AB7A34" w:rsidDel="00BA5943">
                <w:rPr>
                  <w:b/>
                  <w:bCs/>
                </w:rPr>
                <w:delText>n</w:delText>
              </w:r>
            </w:del>
            <w:r w:rsidRPr="00CF200C">
              <w:rPr>
                <w:b/>
                <w:bCs/>
              </w:rPr>
              <w:t>umber</w:t>
            </w:r>
          </w:p>
        </w:tc>
        <w:tc>
          <w:tcPr>
            <w:tcW w:w="4862" w:type="dxa"/>
            <w:gridSpan w:val="2"/>
          </w:tcPr>
          <w:p w14:paraId="560FAA55" w14:textId="3274ADF0" w:rsidR="00CF200C" w:rsidRPr="00CF200C" w:rsidRDefault="00BA5943" w:rsidP="005778E1">
            <w:pPr>
              <w:spacing w:line="40" w:lineRule="atLeast"/>
              <w:jc w:val="center"/>
              <w:rPr>
                <w:b/>
                <w:iCs/>
              </w:rPr>
            </w:pPr>
            <w:ins w:id="44" w:author="Megan Kimsey" w:date="2023-03-02T15:02:00Z">
              <w:r>
                <w:rPr>
                  <w:b/>
                  <w:iCs/>
                </w:rPr>
                <w:t>E-</w:t>
              </w:r>
            </w:ins>
            <w:del w:id="45" w:author="Megan Kimsey" w:date="2023-03-02T15:02:00Z">
              <w:r w:rsidR="00CF200C" w:rsidRPr="00CF200C" w:rsidDel="00BA5943">
                <w:rPr>
                  <w:b/>
                  <w:iCs/>
                </w:rPr>
                <w:delText>e-</w:delText>
              </w:r>
            </w:del>
            <w:r w:rsidR="00CF200C" w:rsidRPr="00CF200C">
              <w:rPr>
                <w:b/>
                <w:iCs/>
              </w:rPr>
              <w:t>mail</w:t>
            </w:r>
          </w:p>
        </w:tc>
      </w:tr>
      <w:tr w:rsidR="00CF200C" w:rsidRPr="00CF200C" w14:paraId="7743D5E1" w14:textId="77777777" w:rsidTr="7BD05FBF">
        <w:tc>
          <w:tcPr>
            <w:tcW w:w="3858" w:type="dxa"/>
            <w:gridSpan w:val="2"/>
          </w:tcPr>
          <w:p w14:paraId="7D29EDF4" w14:textId="01B881A2" w:rsidR="00CF200C" w:rsidRPr="00301A2E" w:rsidRDefault="6172DE4A" w:rsidP="52CF23A8">
            <w:pPr>
              <w:spacing w:line="40" w:lineRule="atLeast"/>
              <w:jc w:val="center"/>
              <w:rPr>
                <w:rPrChange w:id="46" w:author="Megan Kimsey [2]" w:date="2023-03-02T14:58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47" w:author="Megan Kimsey [2]" w:date="2023-03-02T14:58:00Z">
                  <w:rPr>
                    <w:b/>
                    <w:bCs/>
                  </w:rPr>
                </w:rPrChange>
              </w:rPr>
              <w:t>Dr. Carl Moore</w:t>
            </w:r>
          </w:p>
        </w:tc>
        <w:tc>
          <w:tcPr>
            <w:tcW w:w="1897" w:type="dxa"/>
            <w:gridSpan w:val="2"/>
          </w:tcPr>
          <w:p w14:paraId="4C9AAEDD" w14:textId="51F09BEA" w:rsidR="00CF200C" w:rsidRPr="00301A2E" w:rsidRDefault="6172DE4A" w:rsidP="005778E1">
            <w:pPr>
              <w:spacing w:line="40" w:lineRule="atLeast"/>
              <w:jc w:val="center"/>
              <w:rPr>
                <w:rPrChange w:id="48" w:author="Megan Kimsey [2]" w:date="2023-03-02T14:58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49" w:author="Megan Kimsey [2]" w:date="2023-03-02T14:58:00Z">
                  <w:rPr>
                    <w:b/>
                    <w:bCs/>
                  </w:rPr>
                </w:rPrChange>
              </w:rPr>
              <w:t>(850) 410-6367</w:t>
            </w:r>
          </w:p>
        </w:tc>
        <w:tc>
          <w:tcPr>
            <w:tcW w:w="4862" w:type="dxa"/>
            <w:gridSpan w:val="2"/>
          </w:tcPr>
          <w:p w14:paraId="65332CA0" w14:textId="71DF23A6" w:rsidR="00CF200C" w:rsidRPr="00301A2E" w:rsidRDefault="6172DE4A" w:rsidP="52CF23A8">
            <w:pPr>
              <w:spacing w:line="40" w:lineRule="atLeast"/>
              <w:jc w:val="center"/>
              <w:rPr>
                <w:rPrChange w:id="50" w:author="Megan Kimsey [2]" w:date="2023-03-02T14:58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51" w:author="Megan Kimsey [2]" w:date="2023-03-02T14:58:00Z">
                  <w:rPr>
                    <w:b/>
                    <w:bCs/>
                  </w:rPr>
                </w:rPrChange>
              </w:rPr>
              <w:t>camoore@eng.famu.fsu.edu</w:t>
            </w:r>
          </w:p>
        </w:tc>
      </w:tr>
      <w:tr w:rsidR="00CF200C" w:rsidRPr="00CF200C" w14:paraId="4C9EDEB5" w14:textId="77777777" w:rsidTr="7BD05FBF">
        <w:tc>
          <w:tcPr>
            <w:tcW w:w="3858" w:type="dxa"/>
            <w:gridSpan w:val="2"/>
          </w:tcPr>
          <w:p w14:paraId="5C98930D" w14:textId="77777777" w:rsidR="00CF200C" w:rsidRPr="00CF200C" w:rsidRDefault="00CF200C" w:rsidP="005778E1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1897" w:type="dxa"/>
            <w:gridSpan w:val="2"/>
          </w:tcPr>
          <w:p w14:paraId="644E416C" w14:textId="77777777" w:rsidR="00CF200C" w:rsidRPr="00CF200C" w:rsidRDefault="00CF200C" w:rsidP="005778E1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4862" w:type="dxa"/>
            <w:gridSpan w:val="2"/>
          </w:tcPr>
          <w:p w14:paraId="2930B510" w14:textId="77777777" w:rsidR="00CF200C" w:rsidRPr="00CF200C" w:rsidRDefault="00CF200C" w:rsidP="005778E1">
            <w:pPr>
              <w:spacing w:line="40" w:lineRule="atLeast"/>
              <w:jc w:val="center"/>
              <w:rPr>
                <w:b/>
                <w:iCs/>
              </w:rPr>
            </w:pPr>
          </w:p>
        </w:tc>
      </w:tr>
      <w:tr w:rsidR="008B31B1" w:rsidRPr="00CF200C" w14:paraId="65167756" w14:textId="77777777" w:rsidTr="7BD05FBF">
        <w:trPr>
          <w:trHeight w:val="305"/>
        </w:trPr>
        <w:tc>
          <w:tcPr>
            <w:tcW w:w="10617" w:type="dxa"/>
            <w:gridSpan w:val="6"/>
          </w:tcPr>
          <w:p w14:paraId="1E134A4F" w14:textId="20DC7475" w:rsidR="008B31B1" w:rsidRPr="00CF200C" w:rsidRDefault="008B31B1" w:rsidP="00CF200C">
            <w:pPr>
              <w:rPr>
                <w:b/>
                <w:bCs/>
              </w:rPr>
            </w:pPr>
            <w:r w:rsidRPr="00CF200C">
              <w:rPr>
                <w:b/>
                <w:bCs/>
              </w:rPr>
              <w:t>Rewrite the project steps to include all safety measures tak</w:t>
            </w:r>
            <w:r w:rsidR="00CF200C" w:rsidRPr="00CF200C">
              <w:rPr>
                <w:b/>
                <w:bCs/>
              </w:rPr>
              <w:t xml:space="preserve">en for each step or combination </w:t>
            </w:r>
            <w:r w:rsidRPr="00CF200C">
              <w:rPr>
                <w:b/>
                <w:bCs/>
              </w:rPr>
              <w:t>of steps.  Be specific (don’t just state “be careful”).</w:t>
            </w:r>
          </w:p>
        </w:tc>
      </w:tr>
      <w:tr w:rsidR="00E46C29" w:rsidRPr="00CF200C" w14:paraId="07DB56EB" w14:textId="77777777" w:rsidTr="7BD05FBF">
        <w:trPr>
          <w:trHeight w:val="1772"/>
        </w:trPr>
        <w:tc>
          <w:tcPr>
            <w:tcW w:w="10617" w:type="dxa"/>
            <w:gridSpan w:val="6"/>
          </w:tcPr>
          <w:p w14:paraId="29ED18C0" w14:textId="37DC4755" w:rsidR="009207B9" w:rsidRPr="00301A2E" w:rsidRDefault="12A360DC" w:rsidP="52CF23A8">
            <w:pPr>
              <w:spacing w:line="40" w:lineRule="atLeast"/>
              <w:rPr>
                <w:rPrChange w:id="52" w:author="Megan Kimsey [2]" w:date="2023-03-02T14:58:00Z">
                  <w:rPr>
                    <w:b/>
                    <w:bCs/>
                  </w:rPr>
                </w:rPrChange>
              </w:rPr>
            </w:pPr>
            <w:r w:rsidRPr="00301A2E">
              <w:rPr>
                <w:rPrChange w:id="53" w:author="Megan Kimsey [2]" w:date="2023-03-02T14:58:00Z">
                  <w:rPr>
                    <w:b/>
                    <w:bCs/>
                  </w:rPr>
                </w:rPrChange>
              </w:rPr>
              <w:t>For tensile testing of PLA</w:t>
            </w:r>
            <w:ins w:id="54" w:author="Megan Kimsey" w:date="2023-03-02T15:07:00Z">
              <w:r w:rsidR="00132DBD">
                <w:t>,</w:t>
              </w:r>
            </w:ins>
            <w:r w:rsidRPr="00301A2E">
              <w:rPr>
                <w:rPrChange w:id="55" w:author="Megan Kimsey [2]" w:date="2023-03-02T14:58:00Z">
                  <w:rPr>
                    <w:b/>
                    <w:bCs/>
                  </w:rPr>
                </w:rPrChange>
              </w:rPr>
              <w:t xml:space="preserve"> members of the group </w:t>
            </w:r>
            <w:r w:rsidR="785C69D8" w:rsidRPr="00301A2E">
              <w:rPr>
                <w:rPrChange w:id="56" w:author="Megan Kimsey [2]" w:date="2023-03-02T14:58:00Z">
                  <w:rPr>
                    <w:b/>
                    <w:bCs/>
                  </w:rPr>
                </w:rPrChange>
              </w:rPr>
              <w:t xml:space="preserve">will </w:t>
            </w:r>
            <w:r w:rsidR="6F3F9DD7" w:rsidRPr="00301A2E">
              <w:rPr>
                <w:rPrChange w:id="57" w:author="Megan Kimsey [2]" w:date="2023-03-02T14:58:00Z">
                  <w:rPr>
                    <w:b/>
                    <w:bCs/>
                  </w:rPr>
                </w:rPrChange>
              </w:rPr>
              <w:t xml:space="preserve">wear appropriate attire for the lab, which </w:t>
            </w:r>
            <w:r w:rsidR="613A98BE" w:rsidRPr="00301A2E">
              <w:rPr>
                <w:rPrChange w:id="58" w:author="Megan Kimsey [2]" w:date="2023-03-02T14:58:00Z">
                  <w:rPr>
                    <w:b/>
                    <w:bCs/>
                  </w:rPr>
                </w:rPrChange>
              </w:rPr>
              <w:t>include</w:t>
            </w:r>
            <w:r w:rsidR="6F3F9DD7" w:rsidRPr="00301A2E">
              <w:rPr>
                <w:rPrChange w:id="59" w:author="Megan Kimsey [2]" w:date="2023-03-02T14:58:00Z">
                  <w:rPr>
                    <w:b/>
                    <w:bCs/>
                  </w:rPr>
                </w:rPrChange>
              </w:rPr>
              <w:t>s</w:t>
            </w:r>
            <w:ins w:id="60" w:author="Megan Kimsey" w:date="2023-03-02T15:08:00Z">
              <w:r w:rsidR="00132DBD">
                <w:t xml:space="preserve"> c</w:t>
              </w:r>
            </w:ins>
            <w:del w:id="61" w:author="Megan Kimsey" w:date="2023-03-02T15:08:00Z">
              <w:r w:rsidR="6F3F9DD7" w:rsidRPr="00301A2E" w:rsidDel="00132DBD">
                <w:rPr>
                  <w:rPrChange w:id="62" w:author="Megan Kimsey [2]" w:date="2023-03-02T14:58:00Z">
                    <w:rPr>
                      <w:b/>
                      <w:bCs/>
                    </w:rPr>
                  </w:rPrChange>
                </w:rPr>
                <w:delText xml:space="preserve"> wearing c</w:delText>
              </w:r>
            </w:del>
            <w:r w:rsidR="6F3F9DD7" w:rsidRPr="00301A2E">
              <w:rPr>
                <w:rPrChange w:id="63" w:author="Megan Kimsey [2]" w:date="2023-03-02T14:58:00Z">
                  <w:rPr>
                    <w:b/>
                    <w:bCs/>
                  </w:rPr>
                </w:rPrChange>
              </w:rPr>
              <w:t xml:space="preserve">losed toe shoes, long pants, </w:t>
            </w:r>
            <w:del w:id="64" w:author="Megan Kimsey" w:date="2023-03-02T15:08:00Z">
              <w:r w:rsidR="01EF2EE2" w:rsidRPr="00301A2E" w:rsidDel="00D63457">
                <w:rPr>
                  <w:rPrChange w:id="65" w:author="Megan Kimsey [2]" w:date="2023-03-02T14:58:00Z">
                    <w:rPr>
                      <w:b/>
                      <w:bCs/>
                    </w:rPr>
                  </w:rPrChange>
                </w:rPr>
                <w:delText xml:space="preserve">long hair will be </w:delText>
              </w:r>
            </w:del>
            <w:r w:rsidR="01EF2EE2" w:rsidRPr="00301A2E">
              <w:rPr>
                <w:rPrChange w:id="66" w:author="Megan Kimsey [2]" w:date="2023-03-02T14:58:00Z">
                  <w:rPr>
                    <w:b/>
                    <w:bCs/>
                  </w:rPr>
                </w:rPrChange>
              </w:rPr>
              <w:t>tied back</w:t>
            </w:r>
            <w:ins w:id="67" w:author="Megan Kimsey" w:date="2023-03-02T15:08:00Z">
              <w:r w:rsidR="00D63457">
                <w:t xml:space="preserve"> long hair</w:t>
              </w:r>
            </w:ins>
            <w:r w:rsidR="01EF2EE2" w:rsidRPr="00301A2E">
              <w:rPr>
                <w:rPrChange w:id="68" w:author="Megan Kimsey [2]" w:date="2023-03-02T14:58:00Z">
                  <w:rPr>
                    <w:b/>
                    <w:bCs/>
                  </w:rPr>
                </w:rPrChange>
              </w:rPr>
              <w:t>, and jewelry will be taken off if it poses a risk of getting caught on anything. Furthermore, pr</w:t>
            </w:r>
            <w:r w:rsidR="28021EC7" w:rsidRPr="00301A2E">
              <w:rPr>
                <w:rPrChange w:id="69" w:author="Megan Kimsey [2]" w:date="2023-03-02T14:58:00Z">
                  <w:rPr>
                    <w:b/>
                    <w:bCs/>
                  </w:rPr>
                </w:rPrChange>
              </w:rPr>
              <w:t xml:space="preserve">oper PPE will be worn during the tests and </w:t>
            </w:r>
            <w:r w:rsidR="66A703F8" w:rsidRPr="00301A2E">
              <w:rPr>
                <w:rPrChange w:id="70" w:author="Megan Kimsey [2]" w:date="2023-03-02T14:58:00Z">
                  <w:rPr>
                    <w:b/>
                    <w:bCs/>
                  </w:rPr>
                </w:rPrChange>
              </w:rPr>
              <w:t>all tests must happen under the supervision of Dr.</w:t>
            </w:r>
            <w:ins w:id="71" w:author="Megan Kimsey" w:date="2023-03-02T15:03:00Z">
              <w:r w:rsidR="00F9407B">
                <w:t xml:space="preserve"> </w:t>
              </w:r>
            </w:ins>
            <w:r w:rsidR="66A703F8" w:rsidRPr="00301A2E">
              <w:rPr>
                <w:rPrChange w:id="72" w:author="Megan Kimsey [2]" w:date="2023-03-02T14:58:00Z">
                  <w:rPr>
                    <w:b/>
                    <w:bCs/>
                  </w:rPr>
                </w:rPrChange>
              </w:rPr>
              <w:t xml:space="preserve">Campbell. When 3D printing, </w:t>
            </w:r>
            <w:r w:rsidR="7E37C55E" w:rsidRPr="00301A2E">
              <w:rPr>
                <w:rPrChange w:id="73" w:author="Megan Kimsey [2]" w:date="2023-03-02T14:58:00Z">
                  <w:rPr>
                    <w:b/>
                    <w:bCs/>
                  </w:rPr>
                </w:rPrChange>
              </w:rPr>
              <w:t xml:space="preserve">all members will wait for the nozzle to cool down before removing parts from the printing bed. However, </w:t>
            </w:r>
            <w:ins w:id="74" w:author="Megan Kimsey" w:date="2023-03-02T15:05:00Z">
              <w:r w:rsidR="005E3DA0">
                <w:t xml:space="preserve">if </w:t>
              </w:r>
            </w:ins>
            <w:r w:rsidR="7E37C55E" w:rsidRPr="00301A2E">
              <w:rPr>
                <w:rPrChange w:id="75" w:author="Megan Kimsey [2]" w:date="2023-03-02T14:58:00Z">
                  <w:rPr>
                    <w:b/>
                    <w:bCs/>
                  </w:rPr>
                </w:rPrChange>
              </w:rPr>
              <w:t xml:space="preserve">something needs to be done to the print bed or the nozzle while it is powered </w:t>
            </w:r>
            <w:r w:rsidR="5D8A37F7" w:rsidRPr="00301A2E">
              <w:rPr>
                <w:rPrChange w:id="76" w:author="Megan Kimsey [2]" w:date="2023-03-02T14:58:00Z">
                  <w:rPr>
                    <w:b/>
                    <w:bCs/>
                  </w:rPr>
                </w:rPrChange>
              </w:rPr>
              <w:t>on and hot</w:t>
            </w:r>
            <w:ins w:id="77" w:author="Megan Kimsey" w:date="2023-03-02T15:05:00Z">
              <w:r w:rsidR="00907872">
                <w:t>,</w:t>
              </w:r>
            </w:ins>
            <w:r w:rsidR="5D8A37F7" w:rsidRPr="00301A2E">
              <w:rPr>
                <w:rPrChange w:id="78" w:author="Megan Kimsey [2]" w:date="2023-03-02T14:58:00Z">
                  <w:rPr>
                    <w:b/>
                    <w:bCs/>
                  </w:rPr>
                </w:rPrChange>
              </w:rPr>
              <w:t xml:space="preserve"> the member must wear hot gloves. When post-processing 3D printed parts</w:t>
            </w:r>
            <w:ins w:id="79" w:author="Megan Kimsey" w:date="2023-03-02T15:05:00Z">
              <w:r w:rsidR="00907872">
                <w:t>,</w:t>
              </w:r>
            </w:ins>
            <w:r w:rsidR="5D8A37F7" w:rsidRPr="00301A2E">
              <w:rPr>
                <w:rPrChange w:id="80" w:author="Megan Kimsey [2]" w:date="2023-03-02T14:58:00Z">
                  <w:rPr>
                    <w:b/>
                    <w:bCs/>
                  </w:rPr>
                </w:rPrChange>
              </w:rPr>
              <w:t xml:space="preserve"> members of the grou</w:t>
            </w:r>
            <w:r w:rsidR="410A0D1B" w:rsidRPr="00301A2E">
              <w:rPr>
                <w:rPrChange w:id="81" w:author="Megan Kimsey [2]" w:date="2023-03-02T14:58:00Z">
                  <w:rPr>
                    <w:b/>
                    <w:bCs/>
                  </w:rPr>
                </w:rPrChange>
              </w:rPr>
              <w:t xml:space="preserve">p will wear safety goggles, hot gloves, and </w:t>
            </w:r>
            <w:del w:id="82" w:author="Megan Kimsey" w:date="2023-03-02T15:06:00Z">
              <w:r w:rsidR="410A0D1B" w:rsidRPr="00301A2E" w:rsidDel="00907872">
                <w:rPr>
                  <w:rPrChange w:id="83" w:author="Megan Kimsey [2]" w:date="2023-03-02T14:58:00Z">
                    <w:rPr>
                      <w:b/>
                      <w:bCs/>
                    </w:rPr>
                  </w:rPrChange>
                </w:rPr>
                <w:delText xml:space="preserve">will wear </w:delText>
              </w:r>
            </w:del>
            <w:r w:rsidR="410A0D1B" w:rsidRPr="00301A2E">
              <w:rPr>
                <w:rPrChange w:id="84" w:author="Megan Kimsey [2]" w:date="2023-03-02T14:58:00Z">
                  <w:rPr>
                    <w:b/>
                    <w:bCs/>
                  </w:rPr>
                </w:rPrChange>
              </w:rPr>
              <w:t xml:space="preserve">lab attire. </w:t>
            </w:r>
            <w:r w:rsidR="7B818FC1" w:rsidRPr="00301A2E">
              <w:rPr>
                <w:rPrChange w:id="85" w:author="Megan Kimsey [2]" w:date="2023-03-02T14:58:00Z">
                  <w:rPr>
                    <w:b/>
                    <w:bCs/>
                  </w:rPr>
                </w:rPrChange>
              </w:rPr>
              <w:t xml:space="preserve">While using a soldering iron, each member will wear safety goggles, </w:t>
            </w:r>
            <w:r w:rsidR="74E9FA0B" w:rsidRPr="00301A2E">
              <w:rPr>
                <w:rPrChange w:id="86" w:author="Megan Kimsey [2]" w:date="2023-03-02T14:58:00Z">
                  <w:rPr>
                    <w:b/>
                    <w:bCs/>
                  </w:rPr>
                </w:rPrChange>
              </w:rPr>
              <w:t>appropriate</w:t>
            </w:r>
            <w:r w:rsidR="7B818FC1" w:rsidRPr="00301A2E">
              <w:rPr>
                <w:rPrChange w:id="87" w:author="Megan Kimsey [2]" w:date="2023-03-02T14:58:00Z">
                  <w:rPr>
                    <w:b/>
                    <w:bCs/>
                  </w:rPr>
                </w:rPrChange>
              </w:rPr>
              <w:t xml:space="preserve"> lab attire, and insulated gloves to prevent </w:t>
            </w:r>
            <w:r w:rsidR="4BE0BD18" w:rsidRPr="00301A2E">
              <w:rPr>
                <w:rPrChange w:id="88" w:author="Megan Kimsey [2]" w:date="2023-03-02T14:58:00Z">
                  <w:rPr>
                    <w:b/>
                    <w:bCs/>
                  </w:rPr>
                </w:rPrChange>
              </w:rPr>
              <w:t>an accidental burn or shock.</w:t>
            </w:r>
            <w:r w:rsidR="591F00A3" w:rsidRPr="00301A2E">
              <w:rPr>
                <w:rPrChange w:id="89" w:author="Megan Kimsey [2]" w:date="2023-03-02T14:58:00Z">
                  <w:rPr>
                    <w:b/>
                    <w:bCs/>
                  </w:rPr>
                </w:rPrChange>
              </w:rPr>
              <w:t xml:space="preserve"> Since this project deals with lifting </w:t>
            </w:r>
            <w:r w:rsidR="66C41932" w:rsidRPr="00301A2E">
              <w:rPr>
                <w:rPrChange w:id="90" w:author="Megan Kimsey [2]" w:date="2023-03-02T14:58:00Z">
                  <w:rPr>
                    <w:b/>
                    <w:bCs/>
                  </w:rPr>
                </w:rPrChange>
              </w:rPr>
              <w:t xml:space="preserve">heavy </w:t>
            </w:r>
            <w:r w:rsidR="7D61DFCC" w:rsidRPr="00301A2E">
              <w:rPr>
                <w:rPrChange w:id="91" w:author="Megan Kimsey [2]" w:date="2023-03-02T14:58:00Z">
                  <w:rPr>
                    <w:b/>
                    <w:bCs/>
                  </w:rPr>
                </w:rPrChange>
              </w:rPr>
              <w:t>weights</w:t>
            </w:r>
            <w:r w:rsidR="591F00A3" w:rsidRPr="00301A2E">
              <w:rPr>
                <w:rPrChange w:id="92" w:author="Megan Kimsey [2]" w:date="2023-03-02T14:58:00Z">
                  <w:rPr>
                    <w:b/>
                    <w:bCs/>
                  </w:rPr>
                </w:rPrChange>
              </w:rPr>
              <w:t>, a procedure will be followed to</w:t>
            </w:r>
            <w:r w:rsidR="2DC141F5" w:rsidRPr="00301A2E">
              <w:rPr>
                <w:rPrChange w:id="93" w:author="Megan Kimsey [2]" w:date="2023-03-02T14:58:00Z">
                  <w:rPr>
                    <w:b/>
                    <w:bCs/>
                  </w:rPr>
                </w:rPrChange>
              </w:rPr>
              <w:t xml:space="preserve"> safely lift the weight</w:t>
            </w:r>
            <w:r w:rsidR="5E2185C2" w:rsidRPr="00301A2E">
              <w:rPr>
                <w:rPrChange w:id="94" w:author="Megan Kimsey [2]" w:date="2023-03-02T14:58:00Z">
                  <w:rPr>
                    <w:b/>
                    <w:bCs/>
                  </w:rPr>
                </w:rPrChange>
              </w:rPr>
              <w:t xml:space="preserve"> without causing strain and harm to the user </w:t>
            </w:r>
            <w:ins w:id="95" w:author="Megan Kimsey" w:date="2023-03-02T15:06:00Z">
              <w:r w:rsidR="00C64468">
                <w:t>or</w:t>
              </w:r>
            </w:ins>
            <w:del w:id="96" w:author="Megan Kimsey" w:date="2023-03-02T15:06:00Z">
              <w:r w:rsidR="5E2185C2" w:rsidRPr="00301A2E" w:rsidDel="00C64468">
                <w:rPr>
                  <w:rPrChange w:id="97" w:author="Megan Kimsey [2]" w:date="2023-03-02T14:58:00Z">
                    <w:rPr>
                      <w:b/>
                      <w:bCs/>
                    </w:rPr>
                  </w:rPrChange>
                </w:rPr>
                <w:delText>and</w:delText>
              </w:r>
            </w:del>
            <w:r w:rsidR="5E2185C2" w:rsidRPr="00301A2E">
              <w:rPr>
                <w:rPrChange w:id="98" w:author="Megan Kimsey [2]" w:date="2023-03-02T14:58:00Z">
                  <w:rPr>
                    <w:b/>
                    <w:bCs/>
                  </w:rPr>
                </w:rPrChange>
              </w:rPr>
              <w:t xml:space="preserve"> others around them. Wiring the </w:t>
            </w:r>
            <w:ins w:id="99" w:author="Megan Kimsey" w:date="2023-03-02T15:06:00Z">
              <w:r w:rsidR="00C64468">
                <w:t>A</w:t>
              </w:r>
            </w:ins>
            <w:del w:id="100" w:author="Megan Kimsey" w:date="2023-03-02T15:06:00Z">
              <w:r w:rsidR="5E2185C2" w:rsidRPr="00301A2E" w:rsidDel="00C64468">
                <w:rPr>
                  <w:rPrChange w:id="101" w:author="Megan Kimsey [2]" w:date="2023-03-02T14:58:00Z">
                    <w:rPr>
                      <w:b/>
                      <w:bCs/>
                    </w:rPr>
                  </w:rPrChange>
                </w:rPr>
                <w:delText>a</w:delText>
              </w:r>
            </w:del>
            <w:r w:rsidR="5E2185C2" w:rsidRPr="00301A2E">
              <w:rPr>
                <w:rPrChange w:id="102" w:author="Megan Kimsey [2]" w:date="2023-03-02T14:58:00Z">
                  <w:rPr>
                    <w:b/>
                    <w:bCs/>
                  </w:rPr>
                </w:rPrChange>
              </w:rPr>
              <w:t xml:space="preserve">rduino will require a power source </w:t>
            </w:r>
            <w:ins w:id="103" w:author="Megan Kimsey" w:date="2023-03-02T15:06:00Z">
              <w:r w:rsidR="00C64468">
                <w:t xml:space="preserve">where </w:t>
              </w:r>
            </w:ins>
            <w:del w:id="104" w:author="Megan Kimsey" w:date="2023-03-02T15:06:00Z">
              <w:r w:rsidR="5E2185C2" w:rsidRPr="00301A2E" w:rsidDel="00C64468">
                <w:rPr>
                  <w:rPrChange w:id="105" w:author="Megan Kimsey [2]" w:date="2023-03-02T14:58:00Z">
                    <w:rPr>
                      <w:b/>
                      <w:bCs/>
                    </w:rPr>
                  </w:rPrChange>
                </w:rPr>
                <w:delText xml:space="preserve">and </w:delText>
              </w:r>
            </w:del>
            <w:r w:rsidR="5E2185C2" w:rsidRPr="00301A2E">
              <w:rPr>
                <w:rPrChange w:id="106" w:author="Megan Kimsey [2]" w:date="2023-03-02T14:58:00Z">
                  <w:rPr>
                    <w:b/>
                    <w:bCs/>
                  </w:rPr>
                </w:rPrChange>
              </w:rPr>
              <w:t>all members will ensure the vol</w:t>
            </w:r>
            <w:r w:rsidR="6389B173" w:rsidRPr="00301A2E">
              <w:rPr>
                <w:rPrChange w:id="107" w:author="Megan Kimsey [2]" w:date="2023-03-02T14:58:00Z">
                  <w:rPr>
                    <w:b/>
                    <w:bCs/>
                  </w:rPr>
                </w:rPrChange>
              </w:rPr>
              <w:t xml:space="preserve">tage provided by the power source does not exceed </w:t>
            </w:r>
            <w:ins w:id="108" w:author="Megan Kimsey" w:date="2023-03-02T15:06:00Z">
              <w:r w:rsidR="00C64468">
                <w:t xml:space="preserve">the </w:t>
              </w:r>
            </w:ins>
            <w:r w:rsidR="6389B173" w:rsidRPr="00301A2E">
              <w:rPr>
                <w:rPrChange w:id="109" w:author="Megan Kimsey [2]" w:date="2023-03-02T14:58:00Z">
                  <w:rPr>
                    <w:b/>
                    <w:bCs/>
                  </w:rPr>
                </w:rPrChange>
              </w:rPr>
              <w:t xml:space="preserve">capacity of the Arduino or motor. </w:t>
            </w:r>
            <w:r w:rsidR="6E8C36FA" w:rsidRPr="00301A2E">
              <w:rPr>
                <w:rPrChange w:id="110" w:author="Megan Kimsey [2]" w:date="2023-03-02T14:58:00Z">
                  <w:rPr>
                    <w:b/>
                    <w:bCs/>
                  </w:rPr>
                </w:rPrChange>
              </w:rPr>
              <w:t>If 3D printing of t</w:t>
            </w:r>
            <w:ins w:id="111" w:author="Megan Kimsey" w:date="2023-03-02T15:03:00Z">
              <w:r w:rsidR="00287F76">
                <w:t>o</w:t>
              </w:r>
            </w:ins>
            <w:del w:id="112" w:author="Megan Kimsey" w:date="2023-03-02T15:03:00Z">
              <w:r w:rsidR="6E8C36FA" w:rsidRPr="00301A2E" w:rsidDel="00287F76">
                <w:rPr>
                  <w:rPrChange w:id="113" w:author="Megan Kimsey [2]" w:date="2023-03-02T14:58:00Z">
                    <w:rPr>
                      <w:b/>
                      <w:bCs/>
                    </w:rPr>
                  </w:rPrChange>
                </w:rPr>
                <w:delText>p</w:delText>
              </w:r>
            </w:del>
            <w:r w:rsidR="6E8C36FA" w:rsidRPr="00301A2E">
              <w:rPr>
                <w:rPrChange w:id="114" w:author="Megan Kimsey [2]" w:date="2023-03-02T14:58:00Z">
                  <w:rPr>
                    <w:b/>
                    <w:bCs/>
                  </w:rPr>
                </w:rPrChange>
              </w:rPr>
              <w:t>xic materials were to occur, all members are to wear p</w:t>
            </w:r>
            <w:r w:rsidR="54453FF7" w:rsidRPr="00301A2E">
              <w:rPr>
                <w:rPrChange w:id="115" w:author="Megan Kimsey [2]" w:date="2023-03-02T14:58:00Z">
                  <w:rPr>
                    <w:b/>
                    <w:bCs/>
                  </w:rPr>
                </w:rPrChange>
              </w:rPr>
              <w:t xml:space="preserve">roper lab attire, PPE (which includes a mask, gloves, and safety goggles). Additionally, the material will </w:t>
            </w:r>
            <w:r w:rsidR="7C9CF969" w:rsidRPr="00301A2E">
              <w:rPr>
                <w:rPrChange w:id="116" w:author="Megan Kimsey [2]" w:date="2023-03-02T14:58:00Z">
                  <w:rPr>
                    <w:b/>
                    <w:bCs/>
                  </w:rPr>
                </w:rPrChange>
              </w:rPr>
              <w:t>be properly</w:t>
            </w:r>
            <w:r w:rsidR="54453FF7" w:rsidRPr="00301A2E">
              <w:rPr>
                <w:rPrChange w:id="117" w:author="Megan Kimsey [2]" w:date="2023-03-02T14:58:00Z">
                  <w:rPr>
                    <w:b/>
                    <w:bCs/>
                  </w:rPr>
                </w:rPrChange>
              </w:rPr>
              <w:t xml:space="preserve"> ventilated</w:t>
            </w:r>
            <w:r w:rsidR="7E016045" w:rsidRPr="00301A2E">
              <w:rPr>
                <w:rPrChange w:id="118" w:author="Megan Kimsey [2]" w:date="2023-03-02T14:58:00Z">
                  <w:rPr>
                    <w:b/>
                    <w:bCs/>
                  </w:rPr>
                </w:rPrChange>
              </w:rPr>
              <w:t xml:space="preserve"> and disposed of. While assembling the gearbox all members must wear lab attire and proper PPE, which includes safety goggles.</w:t>
            </w:r>
            <w:r w:rsidR="723C97C1" w:rsidRPr="00301A2E">
              <w:rPr>
                <w:rPrChange w:id="119" w:author="Megan Kimsey [2]" w:date="2023-03-02T14:58:00Z">
                  <w:rPr>
                    <w:b/>
                    <w:bCs/>
                  </w:rPr>
                </w:rPrChange>
              </w:rPr>
              <w:t xml:space="preserve"> For this project</w:t>
            </w:r>
            <w:ins w:id="120" w:author="Megan Kimsey" w:date="2023-03-02T15:07:00Z">
              <w:r w:rsidR="006734AA">
                <w:t>,</w:t>
              </w:r>
            </w:ins>
            <w:r w:rsidR="723C97C1" w:rsidRPr="00301A2E">
              <w:rPr>
                <w:rPrChange w:id="121" w:author="Megan Kimsey [2]" w:date="2023-03-02T14:58:00Z">
                  <w:rPr>
                    <w:b/>
                    <w:bCs/>
                  </w:rPr>
                </w:rPrChange>
              </w:rPr>
              <w:t xml:space="preserve"> the use of glue or epoxy may be necessary</w:t>
            </w:r>
            <w:ins w:id="122" w:author="Megan Kimsey" w:date="2023-03-02T15:07:00Z">
              <w:r w:rsidR="006734AA">
                <w:t>,</w:t>
              </w:r>
            </w:ins>
            <w:r w:rsidR="723C97C1" w:rsidRPr="00301A2E">
              <w:rPr>
                <w:rPrChange w:id="123" w:author="Megan Kimsey [2]" w:date="2023-03-02T14:58:00Z">
                  <w:rPr>
                    <w:b/>
                    <w:bCs/>
                  </w:rPr>
                </w:rPrChange>
              </w:rPr>
              <w:t xml:space="preserve"> and if </w:t>
            </w:r>
            <w:del w:id="124" w:author="Megan Kimsey" w:date="2023-03-02T15:07:00Z">
              <w:r w:rsidR="723C97C1" w:rsidRPr="00301A2E" w:rsidDel="006734AA">
                <w:rPr>
                  <w:rPrChange w:id="125" w:author="Megan Kimsey [2]" w:date="2023-03-02T14:58:00Z">
                    <w:rPr>
                      <w:b/>
                      <w:bCs/>
                    </w:rPr>
                  </w:rPrChange>
                </w:rPr>
                <w:delText xml:space="preserve">it were </w:delText>
              </w:r>
            </w:del>
            <w:r w:rsidR="723C97C1" w:rsidRPr="00301A2E">
              <w:rPr>
                <w:rPrChange w:id="126" w:author="Megan Kimsey [2]" w:date="2023-03-02T14:58:00Z">
                  <w:rPr>
                    <w:b/>
                    <w:bCs/>
                  </w:rPr>
                </w:rPrChange>
              </w:rPr>
              <w:t>used</w:t>
            </w:r>
            <w:ins w:id="127" w:author="Megan Kimsey" w:date="2023-03-02T15:07:00Z">
              <w:r w:rsidR="006734AA">
                <w:t>,</w:t>
              </w:r>
            </w:ins>
            <w:r w:rsidR="723C97C1" w:rsidRPr="00301A2E">
              <w:rPr>
                <w:rPrChange w:id="128" w:author="Megan Kimsey [2]" w:date="2023-03-02T14:58:00Z">
                  <w:rPr>
                    <w:b/>
                    <w:bCs/>
                  </w:rPr>
                </w:rPrChange>
              </w:rPr>
              <w:t xml:space="preserve"> all members again must wear proper lab attire, and </w:t>
            </w:r>
            <w:ins w:id="129" w:author="Megan Kimsey" w:date="2023-03-02T15:07:00Z">
              <w:r w:rsidR="006734AA">
                <w:t xml:space="preserve">proper </w:t>
              </w:r>
            </w:ins>
            <w:r w:rsidR="723C97C1" w:rsidRPr="00301A2E">
              <w:rPr>
                <w:rPrChange w:id="130" w:author="Megan Kimsey [2]" w:date="2023-03-02T14:58:00Z">
                  <w:rPr>
                    <w:b/>
                    <w:bCs/>
                  </w:rPr>
                </w:rPrChange>
              </w:rPr>
              <w:t>PP</w:t>
            </w:r>
            <w:ins w:id="131" w:author="Megan Kimsey" w:date="2023-03-02T15:07:00Z">
              <w:r w:rsidR="006734AA">
                <w:t>E</w:t>
              </w:r>
            </w:ins>
            <w:r w:rsidR="723C97C1" w:rsidRPr="00301A2E">
              <w:rPr>
                <w:rPrChange w:id="132" w:author="Megan Kimsey [2]" w:date="2023-03-02T14:58:00Z">
                  <w:rPr>
                    <w:b/>
                    <w:bCs/>
                  </w:rPr>
                </w:rPrChange>
              </w:rPr>
              <w:t>, which includes gloves</w:t>
            </w:r>
            <w:ins w:id="133" w:author="Megan Kimsey" w:date="2023-03-02T15:07:00Z">
              <w:r w:rsidR="006734AA">
                <w:t xml:space="preserve"> </w:t>
              </w:r>
            </w:ins>
            <w:del w:id="134" w:author="Megan Kimsey" w:date="2023-03-02T15:07:00Z">
              <w:r w:rsidR="723C97C1" w:rsidRPr="00301A2E" w:rsidDel="006734AA">
                <w:rPr>
                  <w:rPrChange w:id="135" w:author="Megan Kimsey [2]" w:date="2023-03-02T14:58:00Z">
                    <w:rPr>
                      <w:b/>
                      <w:bCs/>
                    </w:rPr>
                  </w:rPrChange>
                </w:rPr>
                <w:delText>,</w:delText>
              </w:r>
              <w:r w:rsidR="5DD80500" w:rsidRPr="00301A2E" w:rsidDel="006734AA">
                <w:rPr>
                  <w:rPrChange w:id="136" w:author="Megan Kimsey [2]" w:date="2023-03-02T14:58:00Z">
                    <w:rPr>
                      <w:b/>
                      <w:bCs/>
                    </w:rPr>
                  </w:rPrChange>
                </w:rPr>
                <w:delText xml:space="preserve"> </w:delText>
              </w:r>
            </w:del>
            <w:r w:rsidR="5DD80500" w:rsidRPr="00301A2E">
              <w:rPr>
                <w:rPrChange w:id="137" w:author="Megan Kimsey [2]" w:date="2023-03-02T14:58:00Z">
                  <w:rPr>
                    <w:b/>
                    <w:bCs/>
                  </w:rPr>
                </w:rPrChange>
              </w:rPr>
              <w:t xml:space="preserve">and </w:t>
            </w:r>
            <w:r w:rsidR="723C97C1" w:rsidRPr="00301A2E">
              <w:rPr>
                <w:rPrChange w:id="138" w:author="Megan Kimsey [2]" w:date="2023-03-02T14:58:00Z">
                  <w:rPr>
                    <w:b/>
                    <w:bCs/>
                  </w:rPr>
                </w:rPrChange>
              </w:rPr>
              <w:t>safety goggles</w:t>
            </w:r>
            <w:r w:rsidR="30E17CF3" w:rsidRPr="00301A2E">
              <w:rPr>
                <w:rPrChange w:id="139" w:author="Megan Kimsey [2]" w:date="2023-03-02T14:58:00Z">
                  <w:rPr>
                    <w:b/>
                    <w:bCs/>
                  </w:rPr>
                </w:rPrChange>
              </w:rPr>
              <w:t xml:space="preserve">. In the case that a power drill is used, all members will wear lab attire and safety glasses or goggles. </w:t>
            </w:r>
            <w:r w:rsidR="723C97C1" w:rsidRPr="00301A2E">
              <w:rPr>
                <w:rPrChange w:id="140" w:author="Megan Kimsey [2]" w:date="2023-03-02T14:58:00Z">
                  <w:rPr>
                    <w:b/>
                    <w:bCs/>
                  </w:rPr>
                </w:rPrChange>
              </w:rPr>
              <w:t xml:space="preserve"> </w:t>
            </w:r>
          </w:p>
        </w:tc>
      </w:tr>
      <w:tr w:rsidR="008B31B1" w:rsidRPr="00CF200C" w14:paraId="0796150A" w14:textId="77777777" w:rsidTr="7BD05FBF">
        <w:trPr>
          <w:trHeight w:val="170"/>
        </w:trPr>
        <w:tc>
          <w:tcPr>
            <w:tcW w:w="10617" w:type="dxa"/>
            <w:gridSpan w:val="6"/>
          </w:tcPr>
          <w:p w14:paraId="378BC1C9" w14:textId="3BB799C3" w:rsidR="008B31B1" w:rsidRPr="00CF200C" w:rsidRDefault="008B31B1" w:rsidP="00CF200C">
            <w:pPr>
              <w:rPr>
                <w:b/>
              </w:rPr>
            </w:pPr>
            <w:r w:rsidRPr="00CF200C">
              <w:rPr>
                <w:b/>
              </w:rPr>
              <w:t>Thinking about the accidents that have occurred or that you have identified as a risk, describe emergency response procedures to use.</w:t>
            </w:r>
          </w:p>
        </w:tc>
      </w:tr>
      <w:tr w:rsidR="00E46C29" w:rsidRPr="00CF200C" w14:paraId="76EC95CF" w14:textId="77777777" w:rsidTr="7BD05FBF">
        <w:trPr>
          <w:trHeight w:val="1592"/>
        </w:trPr>
        <w:tc>
          <w:tcPr>
            <w:tcW w:w="10617" w:type="dxa"/>
            <w:gridSpan w:val="6"/>
          </w:tcPr>
          <w:p w14:paraId="23B1CC05" w14:textId="17B4AFEF" w:rsidR="004D6825" w:rsidRPr="00AE693E" w:rsidRDefault="09A50851" w:rsidP="5B873CBB">
            <w:pPr>
              <w:spacing w:line="40" w:lineRule="atLeast"/>
              <w:rPr>
                <w:rPrChange w:id="141" w:author="Megan Kimsey [2]" w:date="2023-03-02T14:58:00Z">
                  <w:rPr>
                    <w:b/>
                    <w:bCs/>
                  </w:rPr>
                </w:rPrChange>
              </w:rPr>
            </w:pPr>
            <w:r w:rsidRPr="00AE693E">
              <w:rPr>
                <w:rPrChange w:id="142" w:author="Megan Kimsey [2]" w:date="2023-03-02T14:58:00Z">
                  <w:rPr>
                    <w:b/>
                    <w:bCs/>
                  </w:rPr>
                </w:rPrChange>
              </w:rPr>
              <w:t>In the case of getting debris or other material in</w:t>
            </w:r>
            <w:ins w:id="143" w:author="Megan Kimsey" w:date="2023-03-02T15:18:00Z">
              <w:r w:rsidR="007373CA">
                <w:t xml:space="preserve"> an</w:t>
              </w:r>
            </w:ins>
            <w:r w:rsidRPr="00AE693E">
              <w:rPr>
                <w:rPrChange w:id="144" w:author="Megan Kimsey [2]" w:date="2023-03-02T14:58:00Z">
                  <w:rPr>
                    <w:b/>
                    <w:bCs/>
                  </w:rPr>
                </w:rPrChange>
              </w:rPr>
              <w:t xml:space="preserve"> eye</w:t>
            </w:r>
            <w:del w:id="145" w:author="Megan Kimsey" w:date="2023-03-02T15:18:00Z">
              <w:r w:rsidRPr="00AE693E" w:rsidDel="007373CA">
                <w:rPr>
                  <w:rPrChange w:id="146" w:author="Megan Kimsey [2]" w:date="2023-03-02T14:58:00Z">
                    <w:rPr>
                      <w:b/>
                      <w:bCs/>
                    </w:rPr>
                  </w:rPrChange>
                </w:rPr>
                <w:delText>s</w:delText>
              </w:r>
            </w:del>
            <w:r w:rsidRPr="00AE693E">
              <w:rPr>
                <w:rPrChange w:id="147" w:author="Megan Kimsey [2]" w:date="2023-03-02T14:58:00Z">
                  <w:rPr>
                    <w:b/>
                    <w:bCs/>
                  </w:rPr>
                </w:rPrChange>
              </w:rPr>
              <w:t>, team members will rinse their eyes with water in a</w:t>
            </w:r>
            <w:r w:rsidR="68F77AE9" w:rsidRPr="00AE693E">
              <w:rPr>
                <w:rPrChange w:id="148" w:author="Megan Kimsey [2]" w:date="2023-03-02T14:58:00Z">
                  <w:rPr>
                    <w:b/>
                    <w:bCs/>
                  </w:rPr>
                </w:rPrChange>
              </w:rPr>
              <w:t xml:space="preserve"> wash station</w:t>
            </w:r>
            <w:r w:rsidR="474CF750" w:rsidRPr="00AE693E">
              <w:rPr>
                <w:rPrChange w:id="149" w:author="Megan Kimsey [2]" w:date="2023-03-02T14:58:00Z">
                  <w:rPr>
                    <w:b/>
                    <w:bCs/>
                  </w:rPr>
                </w:rPrChange>
              </w:rPr>
              <w:t>. In the instance that the user burns themselves with the soldering iron</w:t>
            </w:r>
            <w:ins w:id="150" w:author="Megan Kimsey" w:date="2023-03-02T15:18:00Z">
              <w:r w:rsidR="008B5548">
                <w:t>,</w:t>
              </w:r>
            </w:ins>
            <w:r w:rsidR="474CF750" w:rsidRPr="00AE693E">
              <w:rPr>
                <w:rPrChange w:id="151" w:author="Megan Kimsey [2]" w:date="2023-03-02T14:58:00Z">
                  <w:rPr>
                    <w:b/>
                    <w:bCs/>
                  </w:rPr>
                </w:rPrChange>
              </w:rPr>
              <w:t xml:space="preserve"> depending on the severity of the burn</w:t>
            </w:r>
            <w:ins w:id="152" w:author="Megan Kimsey" w:date="2023-03-02T15:19:00Z">
              <w:r w:rsidR="008B5548">
                <w:t>,</w:t>
              </w:r>
            </w:ins>
            <w:r w:rsidR="474CF750" w:rsidRPr="00AE693E">
              <w:rPr>
                <w:rPrChange w:id="153" w:author="Megan Kimsey [2]" w:date="2023-03-02T14:58:00Z">
                  <w:rPr>
                    <w:b/>
                    <w:bCs/>
                  </w:rPr>
                </w:rPrChange>
              </w:rPr>
              <w:t xml:space="preserve"> the user will rinse their burn with lukewarm water and</w:t>
            </w:r>
            <w:r w:rsidR="269F69E9" w:rsidRPr="00AE693E">
              <w:rPr>
                <w:rPrChange w:id="154" w:author="Megan Kimsey [2]" w:date="2023-03-02T14:58:00Z">
                  <w:rPr>
                    <w:b/>
                    <w:bCs/>
                  </w:rPr>
                </w:rPrChange>
              </w:rPr>
              <w:t xml:space="preserve"> will apply burn cream</w:t>
            </w:r>
            <w:ins w:id="155" w:author="Megan Kimsey" w:date="2023-03-02T15:18:00Z">
              <w:r w:rsidR="007373CA">
                <w:t>.</w:t>
              </w:r>
            </w:ins>
            <w:r w:rsidR="269F69E9" w:rsidRPr="00AE693E">
              <w:rPr>
                <w:rPrChange w:id="156" w:author="Megan Kimsey [2]" w:date="2023-03-02T14:58:00Z">
                  <w:rPr>
                    <w:b/>
                    <w:bCs/>
                  </w:rPr>
                </w:rPrChange>
              </w:rPr>
              <w:t xml:space="preserve"> </w:t>
            </w:r>
            <w:ins w:id="157" w:author="Megan Kimsey" w:date="2023-03-02T15:18:00Z">
              <w:r w:rsidR="007373CA">
                <w:t>I</w:t>
              </w:r>
            </w:ins>
            <w:del w:id="158" w:author="Megan Kimsey" w:date="2023-03-02T15:18:00Z">
              <w:r w:rsidR="269F69E9" w:rsidRPr="00AE693E" w:rsidDel="007373CA">
                <w:rPr>
                  <w:rPrChange w:id="159" w:author="Megan Kimsey [2]" w:date="2023-03-02T14:58:00Z">
                    <w:rPr>
                      <w:b/>
                      <w:bCs/>
                    </w:rPr>
                  </w:rPrChange>
                </w:rPr>
                <w:delText>i</w:delText>
              </w:r>
            </w:del>
            <w:r w:rsidR="269F69E9" w:rsidRPr="00AE693E">
              <w:rPr>
                <w:rPrChange w:id="160" w:author="Megan Kimsey [2]" w:date="2023-03-02T14:58:00Z">
                  <w:rPr>
                    <w:b/>
                    <w:bCs/>
                  </w:rPr>
                </w:rPrChange>
              </w:rPr>
              <w:t>f the severity of the burn is high</w:t>
            </w:r>
            <w:ins w:id="161" w:author="Megan Kimsey" w:date="2023-03-02T15:19:00Z">
              <w:r w:rsidR="008B5548">
                <w:t>,</w:t>
              </w:r>
            </w:ins>
            <w:r w:rsidR="269F69E9" w:rsidRPr="00AE693E">
              <w:rPr>
                <w:rPrChange w:id="162" w:author="Megan Kimsey [2]" w:date="2023-03-02T14:58:00Z">
                  <w:rPr>
                    <w:b/>
                    <w:bCs/>
                  </w:rPr>
                </w:rPrChange>
              </w:rPr>
              <w:t xml:space="preserve"> the member will seek medical attention. </w:t>
            </w:r>
            <w:r w:rsidR="2047AC9C" w:rsidRPr="00AE693E">
              <w:rPr>
                <w:rPrChange w:id="163" w:author="Megan Kimsey [2]" w:date="2023-03-02T14:58:00Z">
                  <w:rPr>
                    <w:b/>
                    <w:bCs/>
                  </w:rPr>
                </w:rPrChange>
              </w:rPr>
              <w:t>All other injuries related to using tools such as the power drill, glue, and 3D printers will be evaluated</w:t>
            </w:r>
            <w:ins w:id="164" w:author="Megan Kimsey" w:date="2023-03-02T15:19:00Z">
              <w:r w:rsidR="008B5548">
                <w:t>;</w:t>
              </w:r>
            </w:ins>
            <w:del w:id="165" w:author="Megan Kimsey" w:date="2023-03-02T15:19:00Z">
              <w:r w:rsidR="1185BE4D" w:rsidRPr="00AE693E" w:rsidDel="008B5548">
                <w:rPr>
                  <w:rPrChange w:id="166" w:author="Megan Kimsey [2]" w:date="2023-03-02T14:58:00Z">
                    <w:rPr>
                      <w:b/>
                      <w:bCs/>
                    </w:rPr>
                  </w:rPrChange>
                </w:rPr>
                <w:delText>,</w:delText>
              </w:r>
            </w:del>
            <w:r w:rsidR="1185BE4D" w:rsidRPr="00AE693E">
              <w:rPr>
                <w:rPrChange w:id="167" w:author="Megan Kimsey [2]" w:date="2023-03-02T14:58:00Z">
                  <w:rPr>
                    <w:b/>
                    <w:bCs/>
                  </w:rPr>
                </w:rPrChange>
              </w:rPr>
              <w:t xml:space="preserve"> if </w:t>
            </w:r>
            <w:ins w:id="168" w:author="Megan Kimsey" w:date="2023-03-02T15:19:00Z">
              <w:r w:rsidR="008B5548">
                <w:t>there</w:t>
              </w:r>
            </w:ins>
            <w:del w:id="169" w:author="Megan Kimsey" w:date="2023-03-02T15:19:00Z">
              <w:r w:rsidR="1185BE4D" w:rsidRPr="00AE693E" w:rsidDel="008B5548">
                <w:rPr>
                  <w:rPrChange w:id="170" w:author="Megan Kimsey [2]" w:date="2023-03-02T14:58:00Z">
                    <w:rPr>
                      <w:b/>
                      <w:bCs/>
                    </w:rPr>
                  </w:rPrChange>
                </w:rPr>
                <w:delText>it</w:delText>
              </w:r>
            </w:del>
            <w:r w:rsidR="1185BE4D" w:rsidRPr="00AE693E">
              <w:rPr>
                <w:rPrChange w:id="171" w:author="Megan Kimsey [2]" w:date="2023-03-02T14:58:00Z">
                  <w:rPr>
                    <w:b/>
                    <w:bCs/>
                  </w:rPr>
                </w:rPrChange>
              </w:rPr>
              <w:t xml:space="preserve"> is small injury</w:t>
            </w:r>
            <w:ins w:id="172" w:author="Megan Kimsey" w:date="2023-03-02T15:19:00Z">
              <w:r w:rsidR="008B5548">
                <w:t>,</w:t>
              </w:r>
            </w:ins>
            <w:r w:rsidR="1185BE4D" w:rsidRPr="00AE693E">
              <w:rPr>
                <w:rPrChange w:id="173" w:author="Megan Kimsey [2]" w:date="2023-03-02T14:58:00Z">
                  <w:rPr>
                    <w:b/>
                    <w:bCs/>
                  </w:rPr>
                </w:rPrChange>
              </w:rPr>
              <w:t xml:space="preserve"> a first aid kit will be utilized. However, if it is a more severe injury</w:t>
            </w:r>
            <w:ins w:id="174" w:author="Megan Kimsey" w:date="2023-03-02T15:19:00Z">
              <w:r w:rsidR="00C043C9">
                <w:t xml:space="preserve">, </w:t>
              </w:r>
            </w:ins>
            <w:del w:id="175" w:author="Megan Kimsey" w:date="2023-03-02T15:19:00Z">
              <w:r w:rsidR="1185BE4D" w:rsidRPr="00AE693E" w:rsidDel="00C043C9">
                <w:rPr>
                  <w:rPrChange w:id="176" w:author="Megan Kimsey [2]" w:date="2023-03-02T14:58:00Z">
                    <w:rPr>
                      <w:b/>
                      <w:bCs/>
                    </w:rPr>
                  </w:rPrChange>
                </w:rPr>
                <w:delText xml:space="preserve"> </w:delText>
              </w:r>
            </w:del>
            <w:r w:rsidR="1185BE4D" w:rsidRPr="00AE693E">
              <w:rPr>
                <w:rPrChange w:id="177" w:author="Megan Kimsey [2]" w:date="2023-03-02T14:58:00Z">
                  <w:rPr>
                    <w:b/>
                    <w:bCs/>
                  </w:rPr>
                </w:rPrChange>
              </w:rPr>
              <w:t xml:space="preserve">members will seek </w:t>
            </w:r>
            <w:r w:rsidR="1CCD850D" w:rsidRPr="00AE693E">
              <w:rPr>
                <w:rPrChange w:id="178" w:author="Megan Kimsey [2]" w:date="2023-03-02T14:58:00Z">
                  <w:rPr>
                    <w:b/>
                    <w:bCs/>
                  </w:rPr>
                </w:rPrChange>
              </w:rPr>
              <w:t xml:space="preserve">medical attention. </w:t>
            </w:r>
            <w:r w:rsidR="1185BE4D" w:rsidRPr="00AE693E">
              <w:rPr>
                <w:rPrChange w:id="179" w:author="Megan Kimsey [2]" w:date="2023-03-02T14:58:00Z">
                  <w:rPr>
                    <w:b/>
                    <w:bCs/>
                  </w:rPr>
                </w:rPrChange>
              </w:rPr>
              <w:t xml:space="preserve"> </w:t>
            </w:r>
          </w:p>
        </w:tc>
      </w:tr>
      <w:tr w:rsidR="00930C6C" w:rsidRPr="00CF200C" w14:paraId="1928D9FA" w14:textId="77777777" w:rsidTr="7BD05FBF">
        <w:trPr>
          <w:trHeight w:val="305"/>
        </w:trPr>
        <w:tc>
          <w:tcPr>
            <w:tcW w:w="10617" w:type="dxa"/>
            <w:gridSpan w:val="6"/>
          </w:tcPr>
          <w:p w14:paraId="2DB879E4" w14:textId="5323914A" w:rsidR="00930C6C" w:rsidRPr="00CF200C" w:rsidRDefault="00930C6C" w:rsidP="00CF200C">
            <w:pPr>
              <w:pStyle w:val="Heading1"/>
              <w:spacing w:line="40" w:lineRule="atLeast"/>
              <w:rPr>
                <w:bCs w:val="0"/>
                <w:color w:val="auto"/>
              </w:rPr>
            </w:pPr>
            <w:r w:rsidRPr="00CF200C">
              <w:rPr>
                <w:color w:val="auto"/>
              </w:rPr>
              <w:t xml:space="preserve">List </w:t>
            </w:r>
            <w:r w:rsidR="001300FC" w:rsidRPr="00CF200C">
              <w:rPr>
                <w:color w:val="auto"/>
              </w:rPr>
              <w:t>emergency response contact i</w:t>
            </w:r>
            <w:r w:rsidRPr="00CF200C">
              <w:rPr>
                <w:color w:val="auto"/>
              </w:rPr>
              <w:t>nformation:</w:t>
            </w:r>
          </w:p>
        </w:tc>
      </w:tr>
      <w:tr w:rsidR="00F24A51" w:rsidRPr="00CF200C" w14:paraId="46581338" w14:textId="77777777" w:rsidTr="7BD05FBF">
        <w:tc>
          <w:tcPr>
            <w:tcW w:w="10617" w:type="dxa"/>
            <w:gridSpan w:val="6"/>
          </w:tcPr>
          <w:p w14:paraId="5F9DB014" w14:textId="77777777" w:rsidR="00F24A51" w:rsidRPr="00CF200C" w:rsidRDefault="00F24A51" w:rsidP="00F24A51">
            <w:pPr>
              <w:pStyle w:val="ListParagraph"/>
              <w:numPr>
                <w:ilvl w:val="0"/>
                <w:numId w:val="16"/>
              </w:numPr>
              <w:spacing w:line="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200C">
              <w:rPr>
                <w:rFonts w:ascii="Times New Roman" w:hAnsi="Times New Roman" w:cs="Times New Roman"/>
                <w:sz w:val="24"/>
                <w:szCs w:val="24"/>
              </w:rPr>
              <w:t>Call 911 for injuries, fires or other emergency situations</w:t>
            </w:r>
          </w:p>
          <w:p w14:paraId="2FE02E2C" w14:textId="3F78DBD6" w:rsidR="00F24A51" w:rsidRPr="00CF200C" w:rsidRDefault="00F24A51" w:rsidP="00F24A51">
            <w:pPr>
              <w:pStyle w:val="ListParagraph"/>
              <w:numPr>
                <w:ilvl w:val="0"/>
                <w:numId w:val="16"/>
              </w:numPr>
              <w:spacing w:line="40" w:lineRule="atLeas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200C">
              <w:rPr>
                <w:rFonts w:ascii="Times New Roman" w:hAnsi="Times New Roman" w:cs="Times New Roman"/>
                <w:sz w:val="24"/>
                <w:szCs w:val="24"/>
              </w:rPr>
              <w:t>Call your department representative to report a facility concern</w:t>
            </w:r>
          </w:p>
        </w:tc>
      </w:tr>
      <w:tr w:rsidR="00CF200C" w:rsidRPr="00CF200C" w14:paraId="505F0104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180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181" w:author="Megan Kimsey [2]" w:date="2023-03-02T15:01:00Z">
              <w:tcPr>
                <w:tcW w:w="2965" w:type="dxa"/>
              </w:tcPr>
            </w:tcPrChange>
          </w:tcPr>
          <w:p w14:paraId="1F11C237" w14:textId="793B4646" w:rsidR="00CF200C" w:rsidRPr="00F63423" w:rsidRDefault="00CF200C" w:rsidP="00B55F6C">
            <w:pPr>
              <w:spacing w:line="40" w:lineRule="atLeast"/>
              <w:jc w:val="center"/>
              <w:rPr>
                <w:b/>
                <w:bCs/>
                <w:iCs/>
                <w:rPrChange w:id="182" w:author="Megan Kimsey [2]" w:date="2023-03-02T15:00:00Z">
                  <w:rPr>
                    <w:iCs/>
                  </w:rPr>
                </w:rPrChange>
              </w:rPr>
            </w:pPr>
            <w:r w:rsidRPr="00F63423">
              <w:rPr>
                <w:b/>
                <w:bCs/>
                <w:rPrChange w:id="183" w:author="Megan Kimsey [2]" w:date="2023-03-02T15:00:00Z">
                  <w:rPr/>
                </w:rPrChange>
              </w:rPr>
              <w:t>Name</w:t>
            </w:r>
          </w:p>
        </w:tc>
        <w:tc>
          <w:tcPr>
            <w:tcW w:w="2070" w:type="dxa"/>
            <w:gridSpan w:val="2"/>
            <w:tcPrChange w:id="184" w:author="Megan Kimsey [2]" w:date="2023-03-02T15:01:00Z">
              <w:tcPr>
                <w:tcW w:w="1710" w:type="dxa"/>
                <w:gridSpan w:val="2"/>
              </w:tcPr>
            </w:tcPrChange>
          </w:tcPr>
          <w:p w14:paraId="075484A3" w14:textId="11679383" w:rsidR="00CF200C" w:rsidRPr="00F63423" w:rsidRDefault="00CF200C" w:rsidP="00AB7A34">
            <w:pPr>
              <w:spacing w:line="40" w:lineRule="atLeast"/>
              <w:jc w:val="center"/>
              <w:rPr>
                <w:b/>
                <w:bCs/>
                <w:rPrChange w:id="185" w:author="Megan Kimsey [2]" w:date="2023-03-02T15:00:00Z">
                  <w:rPr>
                    <w:bCs/>
                  </w:rPr>
                </w:rPrChange>
              </w:rPr>
            </w:pPr>
            <w:r w:rsidRPr="00F63423">
              <w:rPr>
                <w:b/>
                <w:bCs/>
                <w:rPrChange w:id="186" w:author="Megan Kimsey [2]" w:date="2023-03-02T15:00:00Z">
                  <w:rPr>
                    <w:bCs/>
                  </w:rPr>
                </w:rPrChange>
              </w:rPr>
              <w:t xml:space="preserve">Phone </w:t>
            </w:r>
            <w:ins w:id="187" w:author="Megan Kimsey" w:date="2023-03-02T15:00:00Z">
              <w:r w:rsidR="00F63423">
                <w:rPr>
                  <w:b/>
                  <w:bCs/>
                </w:rPr>
                <w:t>N</w:t>
              </w:r>
            </w:ins>
            <w:del w:id="188" w:author="Megan Kimsey" w:date="2023-03-02T15:00:00Z">
              <w:r w:rsidR="00AB7A34" w:rsidRPr="00F63423" w:rsidDel="00F63423">
                <w:rPr>
                  <w:b/>
                  <w:bCs/>
                  <w:rPrChange w:id="189" w:author="Megan Kimsey [2]" w:date="2023-03-02T15:00:00Z">
                    <w:rPr>
                      <w:bCs/>
                    </w:rPr>
                  </w:rPrChange>
                </w:rPr>
                <w:delText>n</w:delText>
              </w:r>
            </w:del>
            <w:r w:rsidR="00AB7A34" w:rsidRPr="00F63423">
              <w:rPr>
                <w:b/>
                <w:bCs/>
                <w:rPrChange w:id="190" w:author="Megan Kimsey [2]" w:date="2023-03-02T15:00:00Z">
                  <w:rPr>
                    <w:bCs/>
                  </w:rPr>
                </w:rPrChange>
              </w:rPr>
              <w:t>umber</w:t>
            </w:r>
          </w:p>
        </w:tc>
        <w:tc>
          <w:tcPr>
            <w:tcW w:w="3420" w:type="dxa"/>
            <w:gridSpan w:val="2"/>
            <w:tcPrChange w:id="191" w:author="Megan Kimsey [2]" w:date="2023-03-02T15:01:00Z">
              <w:tcPr>
                <w:tcW w:w="4230" w:type="dxa"/>
                <w:gridSpan w:val="2"/>
              </w:tcPr>
            </w:tcPrChange>
          </w:tcPr>
          <w:p w14:paraId="3D845096" w14:textId="25AFA0A0" w:rsidR="00CF200C" w:rsidRPr="00F63423" w:rsidRDefault="00CF200C" w:rsidP="00B55F6C">
            <w:pPr>
              <w:spacing w:line="40" w:lineRule="atLeast"/>
              <w:jc w:val="center"/>
              <w:rPr>
                <w:b/>
                <w:bCs/>
                <w:iCs/>
                <w:rPrChange w:id="192" w:author="Megan Kimsey [2]" w:date="2023-03-02T15:00:00Z">
                  <w:rPr>
                    <w:iCs/>
                  </w:rPr>
                </w:rPrChange>
              </w:rPr>
            </w:pPr>
            <w:r w:rsidRPr="00F63423">
              <w:rPr>
                <w:b/>
                <w:bCs/>
                <w:rPrChange w:id="193" w:author="Megan Kimsey [2]" w:date="2023-03-02T15:00:00Z">
                  <w:rPr/>
                </w:rPrChange>
              </w:rPr>
              <w:t xml:space="preserve">Faculty or </w:t>
            </w:r>
            <w:ins w:id="194" w:author="Megan Kimsey" w:date="2023-03-02T15:01:00Z">
              <w:r w:rsidR="00B464EF">
                <w:rPr>
                  <w:b/>
                  <w:bCs/>
                </w:rPr>
                <w:t>O</w:t>
              </w:r>
            </w:ins>
            <w:del w:id="195" w:author="Megan Kimsey" w:date="2023-03-02T15:01:00Z">
              <w:r w:rsidRPr="00F63423" w:rsidDel="00B464EF">
                <w:rPr>
                  <w:b/>
                  <w:bCs/>
                  <w:rPrChange w:id="196" w:author="Megan Kimsey [2]" w:date="2023-03-02T15:00:00Z">
                    <w:rPr/>
                  </w:rPrChange>
                </w:rPr>
                <w:delText>o</w:delText>
              </w:r>
            </w:del>
            <w:r w:rsidRPr="00F63423">
              <w:rPr>
                <w:b/>
                <w:bCs/>
                <w:rPrChange w:id="197" w:author="Megan Kimsey [2]" w:date="2023-03-02T15:00:00Z">
                  <w:rPr/>
                </w:rPrChange>
              </w:rPr>
              <w:t xml:space="preserve">ther </w:t>
            </w:r>
            <w:ins w:id="198" w:author="Megan Kimsey" w:date="2023-03-02T15:01:00Z">
              <w:r w:rsidR="00B464EF">
                <w:rPr>
                  <w:b/>
                  <w:bCs/>
                </w:rPr>
                <w:t>E</w:t>
              </w:r>
            </w:ins>
            <w:del w:id="199" w:author="Megan Kimsey" w:date="2023-03-02T15:01:00Z">
              <w:r w:rsidRPr="00F63423" w:rsidDel="00B464EF">
                <w:rPr>
                  <w:b/>
                  <w:bCs/>
                  <w:rPrChange w:id="200" w:author="Megan Kimsey [2]" w:date="2023-03-02T15:00:00Z">
                    <w:rPr/>
                  </w:rPrChange>
                </w:rPr>
                <w:delText>e</w:delText>
              </w:r>
            </w:del>
            <w:r w:rsidRPr="00F63423">
              <w:rPr>
                <w:b/>
                <w:bCs/>
                <w:rPrChange w:id="201" w:author="Megan Kimsey [2]" w:date="2023-03-02T15:00:00Z">
                  <w:rPr/>
                </w:rPrChange>
              </w:rPr>
              <w:t xml:space="preserve">mergency </w:t>
            </w:r>
            <w:ins w:id="202" w:author="Megan Kimsey" w:date="2023-03-02T15:01:00Z">
              <w:r w:rsidR="00B464EF">
                <w:rPr>
                  <w:b/>
                  <w:bCs/>
                </w:rPr>
                <w:t>C</w:t>
              </w:r>
            </w:ins>
            <w:del w:id="203" w:author="Megan Kimsey" w:date="2023-03-02T15:01:00Z">
              <w:r w:rsidRPr="00F63423" w:rsidDel="00B464EF">
                <w:rPr>
                  <w:b/>
                  <w:bCs/>
                  <w:rPrChange w:id="204" w:author="Megan Kimsey [2]" w:date="2023-03-02T15:00:00Z">
                    <w:rPr/>
                  </w:rPrChange>
                </w:rPr>
                <w:delText>c</w:delText>
              </w:r>
            </w:del>
            <w:r w:rsidRPr="00F63423">
              <w:rPr>
                <w:b/>
                <w:bCs/>
                <w:rPrChange w:id="205" w:author="Megan Kimsey [2]" w:date="2023-03-02T15:00:00Z">
                  <w:rPr/>
                </w:rPrChange>
              </w:rPr>
              <w:t>ontact</w:t>
            </w:r>
          </w:p>
        </w:tc>
        <w:tc>
          <w:tcPr>
            <w:tcW w:w="2162" w:type="dxa"/>
            <w:tcPrChange w:id="206" w:author="Megan Kimsey [2]" w:date="2023-03-02T15:01:00Z">
              <w:tcPr>
                <w:tcW w:w="1712" w:type="dxa"/>
              </w:tcPr>
            </w:tcPrChange>
          </w:tcPr>
          <w:p w14:paraId="1C284801" w14:textId="23F72008" w:rsidR="00CF200C" w:rsidRPr="00F63423" w:rsidRDefault="00CF200C" w:rsidP="00AB7A34">
            <w:pPr>
              <w:spacing w:line="40" w:lineRule="atLeast"/>
              <w:jc w:val="center"/>
              <w:rPr>
                <w:b/>
                <w:bCs/>
                <w:iCs/>
                <w:rPrChange w:id="207" w:author="Megan Kimsey [2]" w:date="2023-03-02T15:00:00Z">
                  <w:rPr>
                    <w:iCs/>
                  </w:rPr>
                </w:rPrChange>
              </w:rPr>
            </w:pPr>
            <w:r w:rsidRPr="00F63423">
              <w:rPr>
                <w:b/>
                <w:bCs/>
                <w:rPrChange w:id="208" w:author="Megan Kimsey [2]" w:date="2023-03-02T15:00:00Z">
                  <w:rPr>
                    <w:bCs/>
                  </w:rPr>
                </w:rPrChange>
              </w:rPr>
              <w:t>Phone</w:t>
            </w:r>
            <w:r w:rsidR="00AB7A34" w:rsidRPr="00F63423">
              <w:rPr>
                <w:b/>
                <w:bCs/>
                <w:rPrChange w:id="209" w:author="Megan Kimsey [2]" w:date="2023-03-02T15:00:00Z">
                  <w:rPr>
                    <w:bCs/>
                  </w:rPr>
                </w:rPrChange>
              </w:rPr>
              <w:t xml:space="preserve"> </w:t>
            </w:r>
            <w:ins w:id="210" w:author="Megan Kimsey" w:date="2023-03-02T15:00:00Z">
              <w:r w:rsidR="00F63423">
                <w:rPr>
                  <w:b/>
                  <w:bCs/>
                </w:rPr>
                <w:t>N</w:t>
              </w:r>
            </w:ins>
            <w:del w:id="211" w:author="Megan Kimsey" w:date="2023-03-02T15:00:00Z">
              <w:r w:rsidR="00AB7A34" w:rsidRPr="00F63423" w:rsidDel="00F63423">
                <w:rPr>
                  <w:b/>
                  <w:bCs/>
                  <w:rPrChange w:id="212" w:author="Megan Kimsey [2]" w:date="2023-03-02T15:00:00Z">
                    <w:rPr>
                      <w:bCs/>
                    </w:rPr>
                  </w:rPrChange>
                </w:rPr>
                <w:delText>n</w:delText>
              </w:r>
            </w:del>
            <w:r w:rsidR="00AB7A34" w:rsidRPr="00F63423">
              <w:rPr>
                <w:b/>
                <w:bCs/>
                <w:rPrChange w:id="213" w:author="Megan Kimsey [2]" w:date="2023-03-02T15:00:00Z">
                  <w:rPr>
                    <w:bCs/>
                  </w:rPr>
                </w:rPrChange>
              </w:rPr>
              <w:t>umber</w:t>
            </w:r>
          </w:p>
        </w:tc>
      </w:tr>
      <w:tr w:rsidR="00CF200C" w:rsidRPr="00CF200C" w14:paraId="5278CBEF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214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215" w:author="Megan Kimsey [2]" w:date="2023-03-02T15:01:00Z">
              <w:tcPr>
                <w:tcW w:w="2965" w:type="dxa"/>
              </w:tcPr>
            </w:tcPrChange>
          </w:tcPr>
          <w:p w14:paraId="449CF096" w14:textId="0A5B6883" w:rsidR="00CF200C" w:rsidRPr="00F63423" w:rsidRDefault="691FCBC0" w:rsidP="5B873CBB">
            <w:pPr>
              <w:spacing w:line="40" w:lineRule="atLeast"/>
              <w:jc w:val="center"/>
              <w:rPr>
                <w:rPrChange w:id="216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17" w:author="Megan Kimsey [2]" w:date="2023-03-02T15:00:00Z">
                  <w:rPr>
                    <w:b/>
                    <w:bCs/>
                  </w:rPr>
                </w:rPrChange>
              </w:rPr>
              <w:t>Morgan Causey</w:t>
            </w:r>
          </w:p>
        </w:tc>
        <w:tc>
          <w:tcPr>
            <w:tcW w:w="2070" w:type="dxa"/>
            <w:gridSpan w:val="2"/>
            <w:tcPrChange w:id="218" w:author="Megan Kimsey [2]" w:date="2023-03-02T15:01:00Z">
              <w:tcPr>
                <w:tcW w:w="1710" w:type="dxa"/>
                <w:gridSpan w:val="2"/>
              </w:tcPr>
            </w:tcPrChange>
          </w:tcPr>
          <w:p w14:paraId="53C69125" w14:textId="742F4D08" w:rsidR="00CF200C" w:rsidRPr="00F63423" w:rsidRDefault="12C1D452" w:rsidP="00B55F6C">
            <w:pPr>
              <w:spacing w:line="40" w:lineRule="atLeast"/>
              <w:jc w:val="center"/>
              <w:rPr>
                <w:rPrChange w:id="219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20" w:author="Megan Kimsey [2]" w:date="2023-03-02T15:00:00Z">
                  <w:rPr>
                    <w:b/>
                    <w:bCs/>
                  </w:rPr>
                </w:rPrChange>
              </w:rPr>
              <w:t>(601) 940-0750</w:t>
            </w:r>
          </w:p>
        </w:tc>
        <w:tc>
          <w:tcPr>
            <w:tcW w:w="3420" w:type="dxa"/>
            <w:gridSpan w:val="2"/>
            <w:tcPrChange w:id="221" w:author="Megan Kimsey [2]" w:date="2023-03-02T15:01:00Z">
              <w:tcPr>
                <w:tcW w:w="4230" w:type="dxa"/>
                <w:gridSpan w:val="2"/>
              </w:tcPr>
            </w:tcPrChange>
          </w:tcPr>
          <w:p w14:paraId="03BB0C71" w14:textId="6ED80B9C" w:rsidR="00CF200C" w:rsidRPr="00F63423" w:rsidRDefault="12C1D452" w:rsidP="5B873CBB">
            <w:pPr>
              <w:spacing w:line="40" w:lineRule="atLeast"/>
              <w:jc w:val="center"/>
              <w:rPr>
                <w:rPrChange w:id="222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23" w:author="Megan Kimsey [2]" w:date="2023-03-02T15:00:00Z">
                  <w:rPr>
                    <w:b/>
                    <w:bCs/>
                  </w:rPr>
                </w:rPrChange>
              </w:rPr>
              <w:t>Dr. Carl Moore</w:t>
            </w:r>
          </w:p>
        </w:tc>
        <w:tc>
          <w:tcPr>
            <w:tcW w:w="2162" w:type="dxa"/>
            <w:tcPrChange w:id="224" w:author="Megan Kimsey [2]" w:date="2023-03-02T15:01:00Z">
              <w:tcPr>
                <w:tcW w:w="1712" w:type="dxa"/>
              </w:tcPr>
            </w:tcPrChange>
          </w:tcPr>
          <w:p w14:paraId="39D8EFEB" w14:textId="05EB86F8" w:rsidR="00CF200C" w:rsidRPr="00F63423" w:rsidRDefault="12C1D452" w:rsidP="00B55F6C">
            <w:pPr>
              <w:spacing w:line="40" w:lineRule="atLeast"/>
              <w:jc w:val="center"/>
              <w:rPr>
                <w:rPrChange w:id="225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26" w:author="Megan Kimsey [2]" w:date="2023-03-02T15:00:00Z">
                  <w:rPr>
                    <w:b/>
                    <w:bCs/>
                  </w:rPr>
                </w:rPrChange>
              </w:rPr>
              <w:t>(850) 410-6367</w:t>
            </w:r>
          </w:p>
        </w:tc>
      </w:tr>
      <w:tr w:rsidR="00CF200C" w:rsidRPr="00CF200C" w14:paraId="79C44423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227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228" w:author="Megan Kimsey [2]" w:date="2023-03-02T15:01:00Z">
              <w:tcPr>
                <w:tcW w:w="2965" w:type="dxa"/>
              </w:tcPr>
            </w:tcPrChange>
          </w:tcPr>
          <w:p w14:paraId="7A6952B2" w14:textId="25058EAE" w:rsidR="00CF200C" w:rsidRPr="00F63423" w:rsidRDefault="691FCBC0" w:rsidP="5B873CBB">
            <w:pPr>
              <w:spacing w:line="40" w:lineRule="atLeast"/>
              <w:jc w:val="center"/>
              <w:rPr>
                <w:rPrChange w:id="229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30" w:author="Megan Kimsey [2]" w:date="2023-03-02T15:00:00Z">
                  <w:rPr>
                    <w:b/>
                    <w:bCs/>
                  </w:rPr>
                </w:rPrChange>
              </w:rPr>
              <w:t xml:space="preserve">Megan </w:t>
            </w:r>
            <w:proofErr w:type="spellStart"/>
            <w:r w:rsidRPr="00F63423">
              <w:rPr>
                <w:rPrChange w:id="231" w:author="Megan Kimsey [2]" w:date="2023-03-02T15:00:00Z">
                  <w:rPr>
                    <w:b/>
                    <w:bCs/>
                  </w:rPr>
                </w:rPrChange>
              </w:rPr>
              <w:t>Kimsey</w:t>
            </w:r>
            <w:proofErr w:type="spellEnd"/>
          </w:p>
        </w:tc>
        <w:tc>
          <w:tcPr>
            <w:tcW w:w="2070" w:type="dxa"/>
            <w:gridSpan w:val="2"/>
            <w:tcPrChange w:id="232" w:author="Megan Kimsey [2]" w:date="2023-03-02T15:01:00Z">
              <w:tcPr>
                <w:tcW w:w="1710" w:type="dxa"/>
                <w:gridSpan w:val="2"/>
              </w:tcPr>
            </w:tcPrChange>
          </w:tcPr>
          <w:p w14:paraId="034A6F18" w14:textId="22C55DA1" w:rsidR="5B873CBB" w:rsidRPr="00F63423" w:rsidRDefault="5B873CBB" w:rsidP="5B873CBB">
            <w:pPr>
              <w:spacing w:line="40" w:lineRule="atLeast"/>
              <w:jc w:val="center"/>
              <w:rPr>
                <w:rPrChange w:id="233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34" w:author="Megan Kimsey [2]" w:date="2023-03-02T15:00:00Z">
                  <w:rPr>
                    <w:b/>
                    <w:bCs/>
                  </w:rPr>
                </w:rPrChange>
              </w:rPr>
              <w:t>(813) 368-4436</w:t>
            </w:r>
          </w:p>
        </w:tc>
        <w:tc>
          <w:tcPr>
            <w:tcW w:w="3420" w:type="dxa"/>
            <w:gridSpan w:val="2"/>
            <w:tcPrChange w:id="235" w:author="Megan Kimsey [2]" w:date="2023-03-02T15:01:00Z">
              <w:tcPr>
                <w:tcW w:w="4230" w:type="dxa"/>
                <w:gridSpan w:val="2"/>
              </w:tcPr>
            </w:tcPrChange>
          </w:tcPr>
          <w:p w14:paraId="66610B28" w14:textId="62E13F97" w:rsidR="00CF200C" w:rsidRPr="00F63423" w:rsidRDefault="721446EA" w:rsidP="5B873CBB">
            <w:pPr>
              <w:spacing w:line="40" w:lineRule="atLeast"/>
              <w:jc w:val="center"/>
              <w:rPr>
                <w:rPrChange w:id="236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37" w:author="Megan Kimsey [2]" w:date="2023-03-02T15:00:00Z">
                  <w:rPr>
                    <w:b/>
                    <w:bCs/>
                  </w:rPr>
                </w:rPrChange>
              </w:rPr>
              <w:t xml:space="preserve">Dr. </w:t>
            </w:r>
            <w:proofErr w:type="spellStart"/>
            <w:r w:rsidRPr="00F63423">
              <w:rPr>
                <w:rPrChange w:id="238" w:author="Megan Kimsey [2]" w:date="2023-03-02T15:00:00Z">
                  <w:rPr>
                    <w:b/>
                    <w:bCs/>
                  </w:rPr>
                </w:rPrChange>
              </w:rPr>
              <w:t>Shanye</w:t>
            </w:r>
            <w:proofErr w:type="spellEnd"/>
            <w:r w:rsidRPr="00F63423">
              <w:rPr>
                <w:rPrChange w:id="239" w:author="Megan Kimsey [2]" w:date="2023-03-02T15:00:00Z">
                  <w:rPr>
                    <w:b/>
                    <w:bCs/>
                  </w:rPr>
                </w:rPrChange>
              </w:rPr>
              <w:t xml:space="preserve"> </w:t>
            </w:r>
            <w:proofErr w:type="spellStart"/>
            <w:r w:rsidRPr="00F63423">
              <w:rPr>
                <w:rPrChange w:id="240" w:author="Megan Kimsey [2]" w:date="2023-03-02T15:00:00Z">
                  <w:rPr>
                    <w:b/>
                    <w:bCs/>
                  </w:rPr>
                </w:rPrChange>
              </w:rPr>
              <w:t>McConomy</w:t>
            </w:r>
            <w:proofErr w:type="spellEnd"/>
            <w:r w:rsidRPr="00F63423">
              <w:rPr>
                <w:rPrChange w:id="241" w:author="Megan Kimsey [2]" w:date="2023-03-02T15:00:00Z">
                  <w:rPr>
                    <w:b/>
                    <w:bCs/>
                  </w:rPr>
                </w:rPrChange>
              </w:rPr>
              <w:t xml:space="preserve"> </w:t>
            </w:r>
          </w:p>
        </w:tc>
        <w:tc>
          <w:tcPr>
            <w:tcW w:w="2162" w:type="dxa"/>
            <w:tcPrChange w:id="242" w:author="Megan Kimsey [2]" w:date="2023-03-02T15:01:00Z">
              <w:tcPr>
                <w:tcW w:w="1712" w:type="dxa"/>
              </w:tcPr>
            </w:tcPrChange>
          </w:tcPr>
          <w:p w14:paraId="33F5DA4B" w14:textId="27588717" w:rsidR="00CF200C" w:rsidRPr="00F63423" w:rsidRDefault="721446EA" w:rsidP="00B55F6C">
            <w:pPr>
              <w:spacing w:line="40" w:lineRule="atLeast"/>
              <w:jc w:val="center"/>
              <w:rPr>
                <w:rPrChange w:id="243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44" w:author="Megan Kimsey [2]" w:date="2023-03-02T15:00:00Z">
                  <w:rPr>
                    <w:b/>
                    <w:bCs/>
                  </w:rPr>
                </w:rPrChange>
              </w:rPr>
              <w:t>(850) 410-6624</w:t>
            </w:r>
          </w:p>
        </w:tc>
      </w:tr>
      <w:tr w:rsidR="00CF200C" w:rsidRPr="00CF200C" w14:paraId="7C2C0BD1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245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246" w:author="Megan Kimsey [2]" w:date="2023-03-02T15:01:00Z">
              <w:tcPr>
                <w:tcW w:w="2965" w:type="dxa"/>
              </w:tcPr>
            </w:tcPrChange>
          </w:tcPr>
          <w:p w14:paraId="030637CA" w14:textId="358FFEE5" w:rsidR="00CF200C" w:rsidRPr="00F63423" w:rsidRDefault="336F61B9" w:rsidP="5B873CBB">
            <w:pPr>
              <w:spacing w:line="40" w:lineRule="atLeast"/>
              <w:jc w:val="center"/>
              <w:rPr>
                <w:rPrChange w:id="247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48" w:author="Megan Kimsey [2]" w:date="2023-03-02T15:00:00Z">
                  <w:rPr>
                    <w:b/>
                    <w:bCs/>
                  </w:rPr>
                </w:rPrChange>
              </w:rPr>
              <w:t xml:space="preserve">Ibrahim Nabulsi </w:t>
            </w:r>
          </w:p>
        </w:tc>
        <w:tc>
          <w:tcPr>
            <w:tcW w:w="2070" w:type="dxa"/>
            <w:gridSpan w:val="2"/>
            <w:tcPrChange w:id="249" w:author="Megan Kimsey [2]" w:date="2023-03-02T15:01:00Z">
              <w:tcPr>
                <w:tcW w:w="1710" w:type="dxa"/>
                <w:gridSpan w:val="2"/>
              </w:tcPr>
            </w:tcPrChange>
          </w:tcPr>
          <w:p w14:paraId="508B672D" w14:textId="6FA8EB0F" w:rsidR="5B873CBB" w:rsidRPr="00F63423" w:rsidRDefault="5B873CBB" w:rsidP="5B873CBB">
            <w:pPr>
              <w:spacing w:line="40" w:lineRule="atLeast"/>
              <w:jc w:val="center"/>
              <w:rPr>
                <w:rPrChange w:id="250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51" w:author="Megan Kimsey [2]" w:date="2023-03-02T15:00:00Z">
                  <w:rPr>
                    <w:b/>
                    <w:bCs/>
                  </w:rPr>
                </w:rPrChange>
              </w:rPr>
              <w:t>(850) 405-4212</w:t>
            </w:r>
          </w:p>
        </w:tc>
        <w:tc>
          <w:tcPr>
            <w:tcW w:w="3420" w:type="dxa"/>
            <w:gridSpan w:val="2"/>
            <w:tcPrChange w:id="252" w:author="Megan Kimsey [2]" w:date="2023-03-02T15:01:00Z">
              <w:tcPr>
                <w:tcW w:w="4230" w:type="dxa"/>
                <w:gridSpan w:val="2"/>
              </w:tcPr>
            </w:tcPrChange>
          </w:tcPr>
          <w:p w14:paraId="5892020E" w14:textId="45C320C1" w:rsidR="00CF200C" w:rsidRPr="00F63423" w:rsidRDefault="31F63FC3">
            <w:pPr>
              <w:spacing w:line="40" w:lineRule="atLeast"/>
              <w:jc w:val="center"/>
              <w:rPr>
                <w:color w:val="000000" w:themeColor="text1"/>
                <w:rPrChange w:id="253" w:author="Megan Kimsey [2]" w:date="2023-03-02T15:00:00Z">
                  <w:rPr>
                    <w:b/>
                    <w:bCs/>
                  </w:rPr>
                </w:rPrChange>
              </w:rPr>
              <w:pPrChange w:id="254" w:author="Megan Kimsey [2]" w:date="2023-03-02T14:55:00Z">
                <w:pPr>
                  <w:spacing w:line="40" w:lineRule="atLeast"/>
                </w:pPr>
              </w:pPrChange>
            </w:pPr>
            <w:ins w:id="255" w:author="Morgan Causey" w:date="2023-03-02T15:51:00Z">
              <w:r w:rsidRPr="00F63423">
                <w:rPr>
                  <w:color w:val="000000" w:themeColor="text1"/>
                  <w:rPrChange w:id="256" w:author="Megan Kimsey [2]" w:date="2023-03-02T15:00:00Z">
                    <w:rPr>
                      <w:b/>
                      <w:bCs/>
                    </w:rPr>
                  </w:rPrChange>
                </w:rPr>
                <w:t>Jared White</w:t>
              </w:r>
            </w:ins>
          </w:p>
        </w:tc>
        <w:tc>
          <w:tcPr>
            <w:tcW w:w="2162" w:type="dxa"/>
            <w:tcPrChange w:id="257" w:author="Megan Kimsey [2]" w:date="2023-03-02T15:01:00Z">
              <w:tcPr>
                <w:tcW w:w="1712" w:type="dxa"/>
              </w:tcPr>
            </w:tcPrChange>
          </w:tcPr>
          <w:p w14:paraId="42FFE4D3" w14:textId="4DAE1A9A" w:rsidR="00CF200C" w:rsidRPr="00F63423" w:rsidDel="004F2792" w:rsidRDefault="31F63FC3" w:rsidP="7BD05FBF">
            <w:pPr>
              <w:spacing w:line="40" w:lineRule="atLeast"/>
              <w:jc w:val="center"/>
              <w:rPr>
                <w:ins w:id="258" w:author="Morgan Causey" w:date="2023-03-02T15:51:00Z"/>
                <w:del w:id="259" w:author="Megan Kimsey" w:date="2023-03-02T14:55:00Z"/>
                <w:color w:val="000000" w:themeColor="text1"/>
                <w:rPrChange w:id="260" w:author="Megan Kimsey [2]" w:date="2023-03-02T15:00:00Z">
                  <w:rPr>
                    <w:ins w:id="261" w:author="Morgan Causey" w:date="2023-03-02T15:51:00Z"/>
                    <w:del w:id="262" w:author="Megan Kimsey" w:date="2023-03-02T14:55:00Z"/>
                    <w:b/>
                    <w:bCs/>
                  </w:rPr>
                </w:rPrChange>
              </w:rPr>
            </w:pPr>
            <w:ins w:id="263" w:author="Morgan Causey" w:date="2023-03-02T15:51:00Z">
              <w:r w:rsidRPr="00F63423">
                <w:rPr>
                  <w:color w:val="000000" w:themeColor="text1"/>
                  <w:rPrChange w:id="264" w:author="Megan Kimsey [2]" w:date="2023-03-02T15:00:00Z">
                    <w:rPr>
                      <w:b/>
                      <w:bCs/>
                    </w:rPr>
                  </w:rPrChange>
                </w:rPr>
                <w:t>(561) 768-3722</w:t>
              </w:r>
            </w:ins>
          </w:p>
          <w:p w14:paraId="7465B05E" w14:textId="3536343D" w:rsidR="00CF200C" w:rsidRPr="00F63423" w:rsidRDefault="00CF200C" w:rsidP="004F2792">
            <w:pPr>
              <w:spacing w:line="40" w:lineRule="atLeast"/>
              <w:jc w:val="center"/>
              <w:rPr>
                <w:color w:val="000000" w:themeColor="text1"/>
                <w:rPrChange w:id="265" w:author="Megan Kimsey [2]" w:date="2023-03-02T15:00:00Z">
                  <w:rPr>
                    <w:b/>
                    <w:bCs/>
                  </w:rPr>
                </w:rPrChange>
              </w:rPr>
            </w:pPr>
          </w:p>
        </w:tc>
      </w:tr>
      <w:tr w:rsidR="00CF200C" w:rsidRPr="00CF200C" w14:paraId="5ED1C96B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266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267" w:author="Megan Kimsey [2]" w:date="2023-03-02T15:01:00Z">
              <w:tcPr>
                <w:tcW w:w="2965" w:type="dxa"/>
              </w:tcPr>
            </w:tcPrChange>
          </w:tcPr>
          <w:p w14:paraId="5453C539" w14:textId="3DA9B3EE" w:rsidR="00CF200C" w:rsidRPr="00F63423" w:rsidRDefault="336F61B9" w:rsidP="5B873CBB">
            <w:pPr>
              <w:spacing w:line="40" w:lineRule="atLeast"/>
              <w:jc w:val="center"/>
              <w:rPr>
                <w:rPrChange w:id="268" w:author="Megan Kimsey [2]" w:date="2023-03-02T15:00:00Z">
                  <w:rPr>
                    <w:b/>
                    <w:bCs/>
                  </w:rPr>
                </w:rPrChange>
              </w:rPr>
            </w:pPr>
            <w:proofErr w:type="spellStart"/>
            <w:r w:rsidRPr="00F63423">
              <w:rPr>
                <w:rPrChange w:id="269" w:author="Megan Kimsey [2]" w:date="2023-03-02T15:00:00Z">
                  <w:rPr>
                    <w:b/>
                    <w:bCs/>
                  </w:rPr>
                </w:rPrChange>
              </w:rPr>
              <w:lastRenderedPageBreak/>
              <w:t>Gissel</w:t>
            </w:r>
            <w:proofErr w:type="spellEnd"/>
            <w:r w:rsidRPr="00F63423">
              <w:rPr>
                <w:rPrChange w:id="270" w:author="Megan Kimsey [2]" w:date="2023-03-02T15:00:00Z">
                  <w:rPr>
                    <w:b/>
                    <w:bCs/>
                  </w:rPr>
                </w:rPrChange>
              </w:rPr>
              <w:t xml:space="preserve"> Reynoso</w:t>
            </w:r>
          </w:p>
        </w:tc>
        <w:tc>
          <w:tcPr>
            <w:tcW w:w="2070" w:type="dxa"/>
            <w:gridSpan w:val="2"/>
            <w:tcPrChange w:id="271" w:author="Megan Kimsey [2]" w:date="2023-03-02T15:01:00Z">
              <w:tcPr>
                <w:tcW w:w="1710" w:type="dxa"/>
                <w:gridSpan w:val="2"/>
              </w:tcPr>
            </w:tcPrChange>
          </w:tcPr>
          <w:p w14:paraId="7592686D" w14:textId="362884BB" w:rsidR="5B873CBB" w:rsidRPr="00F63423" w:rsidRDefault="5B873CBB" w:rsidP="5B873CBB">
            <w:pPr>
              <w:spacing w:line="40" w:lineRule="atLeast"/>
              <w:jc w:val="center"/>
              <w:rPr>
                <w:rPrChange w:id="272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73" w:author="Megan Kimsey [2]" w:date="2023-03-02T15:00:00Z">
                  <w:rPr>
                    <w:b/>
                    <w:bCs/>
                  </w:rPr>
                </w:rPrChange>
              </w:rPr>
              <w:t>(863) 651-4688</w:t>
            </w:r>
          </w:p>
        </w:tc>
        <w:tc>
          <w:tcPr>
            <w:tcW w:w="3420" w:type="dxa"/>
            <w:gridSpan w:val="2"/>
            <w:tcPrChange w:id="274" w:author="Megan Kimsey [2]" w:date="2023-03-02T15:01:00Z">
              <w:tcPr>
                <w:tcW w:w="4230" w:type="dxa"/>
                <w:gridSpan w:val="2"/>
              </w:tcPr>
            </w:tcPrChange>
          </w:tcPr>
          <w:p w14:paraId="2ABBCD97" w14:textId="77777777" w:rsidR="00CF200C" w:rsidRPr="00F63423" w:rsidRDefault="00CF200C" w:rsidP="00B55F6C">
            <w:pPr>
              <w:spacing w:line="40" w:lineRule="atLeast"/>
              <w:jc w:val="center"/>
              <w:rPr>
                <w:rPrChange w:id="275" w:author="Megan Kimsey [2]" w:date="2023-03-02T15:00:00Z">
                  <w:rPr>
                    <w:b/>
                  </w:rPr>
                </w:rPrChange>
              </w:rPr>
            </w:pPr>
          </w:p>
        </w:tc>
        <w:tc>
          <w:tcPr>
            <w:tcW w:w="2162" w:type="dxa"/>
            <w:tcPrChange w:id="276" w:author="Megan Kimsey [2]" w:date="2023-03-02T15:01:00Z">
              <w:tcPr>
                <w:tcW w:w="1712" w:type="dxa"/>
              </w:tcPr>
            </w:tcPrChange>
          </w:tcPr>
          <w:p w14:paraId="01CADECB" w14:textId="77777777" w:rsidR="00CF200C" w:rsidRPr="00F63423" w:rsidRDefault="00CF200C" w:rsidP="00B55F6C">
            <w:pPr>
              <w:spacing w:line="40" w:lineRule="atLeast"/>
              <w:jc w:val="center"/>
              <w:rPr>
                <w:rPrChange w:id="277" w:author="Megan Kimsey [2]" w:date="2023-03-02T15:00:00Z">
                  <w:rPr>
                    <w:b/>
                    <w:bCs/>
                  </w:rPr>
                </w:rPrChange>
              </w:rPr>
            </w:pPr>
          </w:p>
        </w:tc>
      </w:tr>
      <w:tr w:rsidR="5B873CBB" w14:paraId="2FF2ACEE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278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279" w:author="Megan Kimsey [2]" w:date="2023-03-02T15:01:00Z">
              <w:tcPr>
                <w:tcW w:w="2965" w:type="dxa"/>
              </w:tcPr>
            </w:tcPrChange>
          </w:tcPr>
          <w:p w14:paraId="394875E9" w14:textId="1003B64E" w:rsidR="336F61B9" w:rsidRPr="00F63423" w:rsidRDefault="336F61B9" w:rsidP="5B873CBB">
            <w:pPr>
              <w:spacing w:line="40" w:lineRule="atLeast"/>
              <w:jc w:val="center"/>
              <w:rPr>
                <w:rPrChange w:id="280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81" w:author="Megan Kimsey [2]" w:date="2023-03-02T15:00:00Z">
                  <w:rPr>
                    <w:b/>
                    <w:bCs/>
                  </w:rPr>
                </w:rPrChange>
              </w:rPr>
              <w:t xml:space="preserve">Joseph </w:t>
            </w:r>
            <w:proofErr w:type="spellStart"/>
            <w:r w:rsidRPr="00F63423">
              <w:rPr>
                <w:rPrChange w:id="282" w:author="Megan Kimsey [2]" w:date="2023-03-02T15:00:00Z">
                  <w:rPr>
                    <w:b/>
                    <w:bCs/>
                  </w:rPr>
                </w:rPrChange>
              </w:rPr>
              <w:t>Vogl</w:t>
            </w:r>
            <w:proofErr w:type="spellEnd"/>
          </w:p>
        </w:tc>
        <w:tc>
          <w:tcPr>
            <w:tcW w:w="2070" w:type="dxa"/>
            <w:gridSpan w:val="2"/>
            <w:tcPrChange w:id="283" w:author="Megan Kimsey [2]" w:date="2023-03-02T15:01:00Z">
              <w:tcPr>
                <w:tcW w:w="1710" w:type="dxa"/>
                <w:gridSpan w:val="2"/>
              </w:tcPr>
            </w:tcPrChange>
          </w:tcPr>
          <w:p w14:paraId="3FD385D3" w14:textId="575A48F4" w:rsidR="5B873CBB" w:rsidRPr="00F63423" w:rsidRDefault="5B873CBB" w:rsidP="5B873CBB">
            <w:pPr>
              <w:spacing w:line="40" w:lineRule="atLeast"/>
              <w:jc w:val="center"/>
              <w:rPr>
                <w:rPrChange w:id="284" w:author="Megan Kimsey [2]" w:date="2023-03-02T15:00:00Z">
                  <w:rPr>
                    <w:b/>
                    <w:bCs/>
                  </w:rPr>
                </w:rPrChange>
              </w:rPr>
            </w:pPr>
            <w:r w:rsidRPr="00F63423">
              <w:rPr>
                <w:rPrChange w:id="285" w:author="Megan Kimsey [2]" w:date="2023-03-02T15:00:00Z">
                  <w:rPr>
                    <w:b/>
                    <w:bCs/>
                  </w:rPr>
                </w:rPrChange>
              </w:rPr>
              <w:t>(954) 232-8385</w:t>
            </w:r>
          </w:p>
        </w:tc>
        <w:tc>
          <w:tcPr>
            <w:tcW w:w="3420" w:type="dxa"/>
            <w:gridSpan w:val="2"/>
            <w:tcPrChange w:id="286" w:author="Megan Kimsey [2]" w:date="2023-03-02T15:01:00Z">
              <w:tcPr>
                <w:tcW w:w="4230" w:type="dxa"/>
                <w:gridSpan w:val="2"/>
              </w:tcPr>
            </w:tcPrChange>
          </w:tcPr>
          <w:p w14:paraId="05D6C54F" w14:textId="1E8BB048" w:rsidR="5B873CBB" w:rsidRPr="00F63423" w:rsidRDefault="5B873CBB" w:rsidP="5B873CBB">
            <w:pPr>
              <w:spacing w:line="40" w:lineRule="atLeast"/>
              <w:jc w:val="center"/>
              <w:rPr>
                <w:rPrChange w:id="287" w:author="Megan Kimsey [2]" w:date="2023-03-02T15:00:00Z">
                  <w:rPr>
                    <w:b/>
                    <w:bCs/>
                  </w:rPr>
                </w:rPrChange>
              </w:rPr>
            </w:pPr>
          </w:p>
        </w:tc>
        <w:tc>
          <w:tcPr>
            <w:tcW w:w="2162" w:type="dxa"/>
            <w:tcPrChange w:id="288" w:author="Megan Kimsey [2]" w:date="2023-03-02T15:01:00Z">
              <w:tcPr>
                <w:tcW w:w="1712" w:type="dxa"/>
              </w:tcPr>
            </w:tcPrChange>
          </w:tcPr>
          <w:p w14:paraId="4A92BEB5" w14:textId="173F5BA7" w:rsidR="5B873CBB" w:rsidRPr="00F63423" w:rsidRDefault="5B873CBB" w:rsidP="5B873CBB">
            <w:pPr>
              <w:spacing w:line="40" w:lineRule="atLeast"/>
              <w:jc w:val="center"/>
              <w:rPr>
                <w:rPrChange w:id="289" w:author="Megan Kimsey [2]" w:date="2023-03-02T15:00:00Z">
                  <w:rPr>
                    <w:b/>
                    <w:bCs/>
                  </w:rPr>
                </w:rPrChange>
              </w:rPr>
            </w:pPr>
          </w:p>
        </w:tc>
      </w:tr>
      <w:tr w:rsidR="00F24A51" w:rsidRPr="00CF200C" w14:paraId="013113E1" w14:textId="77777777" w:rsidTr="7BD05FBF">
        <w:trPr>
          <w:trHeight w:val="305"/>
        </w:trPr>
        <w:tc>
          <w:tcPr>
            <w:tcW w:w="10617" w:type="dxa"/>
            <w:gridSpan w:val="6"/>
          </w:tcPr>
          <w:p w14:paraId="6280C5CC" w14:textId="07F3D939" w:rsidR="00F24A51" w:rsidRPr="00CF200C" w:rsidRDefault="001300FC" w:rsidP="00CF200C">
            <w:pPr>
              <w:pStyle w:val="Heading1"/>
              <w:spacing w:line="40" w:lineRule="atLeast"/>
              <w:rPr>
                <w:bCs w:val="0"/>
                <w:color w:val="auto"/>
              </w:rPr>
            </w:pPr>
            <w:r w:rsidRPr="00CF200C">
              <w:rPr>
                <w:color w:val="auto"/>
              </w:rPr>
              <w:t>Safety r</w:t>
            </w:r>
            <w:r w:rsidR="00F24A51" w:rsidRPr="00CF200C">
              <w:rPr>
                <w:color w:val="auto"/>
              </w:rPr>
              <w:t xml:space="preserve">eview </w:t>
            </w:r>
            <w:r w:rsidRPr="00CF200C">
              <w:rPr>
                <w:color w:val="auto"/>
              </w:rPr>
              <w:t>s</w:t>
            </w:r>
            <w:r w:rsidR="00F24A51" w:rsidRPr="00CF200C">
              <w:rPr>
                <w:color w:val="auto"/>
              </w:rPr>
              <w:t xml:space="preserve">ignatures </w:t>
            </w:r>
          </w:p>
        </w:tc>
      </w:tr>
      <w:tr w:rsidR="00CF200C" w:rsidRPr="00CF200C" w14:paraId="60298E0C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290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291" w:author="Megan Kimsey [2]" w:date="2023-03-02T15:01:00Z">
              <w:tcPr>
                <w:tcW w:w="2965" w:type="dxa"/>
              </w:tcPr>
            </w:tcPrChange>
          </w:tcPr>
          <w:p w14:paraId="3CA8ADD1" w14:textId="29FB5FB5" w:rsidR="00CF200C" w:rsidRPr="00B464EF" w:rsidRDefault="00CF200C" w:rsidP="00AB7A34">
            <w:pPr>
              <w:spacing w:line="40" w:lineRule="atLeast"/>
              <w:jc w:val="center"/>
              <w:rPr>
                <w:b/>
                <w:bCs/>
                <w:iCs/>
                <w:rPrChange w:id="292" w:author="Megan Kimsey [2]" w:date="2023-03-02T15:01:00Z">
                  <w:rPr>
                    <w:iCs/>
                  </w:rPr>
                </w:rPrChange>
              </w:rPr>
            </w:pPr>
            <w:r w:rsidRPr="00B464EF">
              <w:rPr>
                <w:b/>
                <w:bCs/>
                <w:iCs/>
                <w:rPrChange w:id="293" w:author="Megan Kimsey [2]" w:date="2023-03-02T15:01:00Z">
                  <w:rPr>
                    <w:iCs/>
                  </w:rPr>
                </w:rPrChange>
              </w:rPr>
              <w:t xml:space="preserve">Team </w:t>
            </w:r>
            <w:ins w:id="294" w:author="Megan Kimsey" w:date="2023-03-02T15:01:00Z">
              <w:r w:rsidR="00B464EF">
                <w:rPr>
                  <w:b/>
                  <w:bCs/>
                  <w:iCs/>
                </w:rPr>
                <w:t>M</w:t>
              </w:r>
            </w:ins>
            <w:del w:id="295" w:author="Megan Kimsey" w:date="2023-03-02T15:01:00Z">
              <w:r w:rsidR="00AB7A34" w:rsidRPr="00B464EF" w:rsidDel="00B464EF">
                <w:rPr>
                  <w:b/>
                  <w:bCs/>
                  <w:iCs/>
                  <w:rPrChange w:id="296" w:author="Megan Kimsey [2]" w:date="2023-03-02T15:01:00Z">
                    <w:rPr>
                      <w:iCs/>
                    </w:rPr>
                  </w:rPrChange>
                </w:rPr>
                <w:delText>m</w:delText>
              </w:r>
            </w:del>
            <w:r w:rsidRPr="00B464EF">
              <w:rPr>
                <w:b/>
                <w:bCs/>
                <w:iCs/>
                <w:rPrChange w:id="297" w:author="Megan Kimsey [2]" w:date="2023-03-02T15:01:00Z">
                  <w:rPr>
                    <w:iCs/>
                  </w:rPr>
                </w:rPrChange>
              </w:rPr>
              <w:t>ember</w:t>
            </w:r>
            <w:r w:rsidR="00AB7A34" w:rsidRPr="00B464EF">
              <w:rPr>
                <w:b/>
                <w:bCs/>
                <w:iCs/>
                <w:rPrChange w:id="298" w:author="Megan Kimsey [2]" w:date="2023-03-02T15:01:00Z">
                  <w:rPr>
                    <w:iCs/>
                  </w:rPr>
                </w:rPrChange>
              </w:rPr>
              <w:t xml:space="preserve"> </w:t>
            </w:r>
          </w:p>
        </w:tc>
        <w:tc>
          <w:tcPr>
            <w:tcW w:w="2070" w:type="dxa"/>
            <w:gridSpan w:val="2"/>
            <w:tcPrChange w:id="299" w:author="Megan Kimsey [2]" w:date="2023-03-02T15:01:00Z">
              <w:tcPr>
                <w:tcW w:w="1710" w:type="dxa"/>
                <w:gridSpan w:val="2"/>
              </w:tcPr>
            </w:tcPrChange>
          </w:tcPr>
          <w:p w14:paraId="2E21104E" w14:textId="21A541DE" w:rsidR="00CF200C" w:rsidRPr="00B464EF" w:rsidRDefault="00CF200C" w:rsidP="00B55F6C">
            <w:pPr>
              <w:spacing w:line="40" w:lineRule="atLeast"/>
              <w:jc w:val="center"/>
              <w:rPr>
                <w:b/>
                <w:bCs/>
                <w:rPrChange w:id="300" w:author="Megan Kimsey [2]" w:date="2023-03-02T15:01:00Z">
                  <w:rPr>
                    <w:bCs/>
                  </w:rPr>
                </w:rPrChange>
              </w:rPr>
            </w:pPr>
            <w:r w:rsidRPr="00B464EF">
              <w:rPr>
                <w:b/>
                <w:bCs/>
                <w:rPrChange w:id="301" w:author="Megan Kimsey [2]" w:date="2023-03-02T15:01:00Z">
                  <w:rPr>
                    <w:bCs/>
                  </w:rPr>
                </w:rPrChange>
              </w:rPr>
              <w:t>Date</w:t>
            </w:r>
          </w:p>
        </w:tc>
        <w:tc>
          <w:tcPr>
            <w:tcW w:w="3420" w:type="dxa"/>
            <w:gridSpan w:val="2"/>
            <w:tcPrChange w:id="302" w:author="Megan Kimsey [2]" w:date="2023-03-02T15:01:00Z">
              <w:tcPr>
                <w:tcW w:w="4230" w:type="dxa"/>
                <w:gridSpan w:val="2"/>
              </w:tcPr>
            </w:tcPrChange>
          </w:tcPr>
          <w:p w14:paraId="26DDB1EE" w14:textId="61179C98" w:rsidR="00CF200C" w:rsidRPr="00B464EF" w:rsidRDefault="00CF200C" w:rsidP="00F24A51">
            <w:pPr>
              <w:spacing w:line="40" w:lineRule="atLeast"/>
              <w:jc w:val="center"/>
              <w:rPr>
                <w:b/>
                <w:bCs/>
                <w:iCs/>
                <w:rPrChange w:id="303" w:author="Megan Kimsey [2]" w:date="2023-03-02T15:01:00Z">
                  <w:rPr>
                    <w:iCs/>
                  </w:rPr>
                </w:rPrChange>
              </w:rPr>
            </w:pPr>
            <w:r w:rsidRPr="00B464EF">
              <w:rPr>
                <w:b/>
                <w:bCs/>
                <w:rPrChange w:id="304" w:author="Megan Kimsey [2]" w:date="2023-03-02T15:01:00Z">
                  <w:rPr/>
                </w:rPrChange>
              </w:rPr>
              <w:t xml:space="preserve">Faculty </w:t>
            </w:r>
            <w:ins w:id="305" w:author="Megan Kimsey" w:date="2023-03-02T15:01:00Z">
              <w:r w:rsidR="00B464EF">
                <w:rPr>
                  <w:b/>
                  <w:bCs/>
                </w:rPr>
                <w:t>M</w:t>
              </w:r>
            </w:ins>
            <w:del w:id="306" w:author="Megan Kimsey" w:date="2023-03-02T15:01:00Z">
              <w:r w:rsidRPr="00B464EF" w:rsidDel="00B464EF">
                <w:rPr>
                  <w:b/>
                  <w:bCs/>
                  <w:rPrChange w:id="307" w:author="Megan Kimsey [2]" w:date="2023-03-02T15:01:00Z">
                    <w:rPr/>
                  </w:rPrChange>
                </w:rPr>
                <w:delText>m</w:delText>
              </w:r>
            </w:del>
            <w:r w:rsidRPr="00B464EF">
              <w:rPr>
                <w:b/>
                <w:bCs/>
                <w:rPrChange w:id="308" w:author="Megan Kimsey [2]" w:date="2023-03-02T15:01:00Z">
                  <w:rPr/>
                </w:rPrChange>
              </w:rPr>
              <w:t>entor</w:t>
            </w:r>
          </w:p>
        </w:tc>
        <w:tc>
          <w:tcPr>
            <w:tcW w:w="2162" w:type="dxa"/>
            <w:tcPrChange w:id="309" w:author="Megan Kimsey [2]" w:date="2023-03-02T15:01:00Z">
              <w:tcPr>
                <w:tcW w:w="1712" w:type="dxa"/>
              </w:tcPr>
            </w:tcPrChange>
          </w:tcPr>
          <w:p w14:paraId="69759D89" w14:textId="2E125320" w:rsidR="00CF200C" w:rsidRPr="00B464EF" w:rsidRDefault="00CF200C" w:rsidP="00B55F6C">
            <w:pPr>
              <w:spacing w:line="40" w:lineRule="atLeast"/>
              <w:jc w:val="center"/>
              <w:rPr>
                <w:b/>
                <w:bCs/>
                <w:iCs/>
                <w:rPrChange w:id="310" w:author="Megan Kimsey [2]" w:date="2023-03-02T15:01:00Z">
                  <w:rPr>
                    <w:iCs/>
                  </w:rPr>
                </w:rPrChange>
              </w:rPr>
            </w:pPr>
            <w:r w:rsidRPr="00B464EF">
              <w:rPr>
                <w:b/>
                <w:bCs/>
                <w:rPrChange w:id="311" w:author="Megan Kimsey [2]" w:date="2023-03-02T15:01:00Z">
                  <w:rPr>
                    <w:bCs/>
                  </w:rPr>
                </w:rPrChange>
              </w:rPr>
              <w:t>Date</w:t>
            </w:r>
          </w:p>
        </w:tc>
      </w:tr>
      <w:tr w:rsidR="00CF200C" w:rsidRPr="00CF200C" w14:paraId="2C1BB773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312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313" w:author="Megan Kimsey [2]" w:date="2023-03-02T15:01:00Z">
              <w:tcPr>
                <w:tcW w:w="2965" w:type="dxa"/>
              </w:tcPr>
            </w:tcPrChange>
          </w:tcPr>
          <w:p w14:paraId="70CFCC1D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iCs/>
              </w:rPr>
            </w:pPr>
          </w:p>
        </w:tc>
        <w:tc>
          <w:tcPr>
            <w:tcW w:w="2070" w:type="dxa"/>
            <w:gridSpan w:val="2"/>
            <w:tcPrChange w:id="314" w:author="Megan Kimsey [2]" w:date="2023-03-02T15:01:00Z">
              <w:tcPr>
                <w:tcW w:w="1710" w:type="dxa"/>
                <w:gridSpan w:val="2"/>
              </w:tcPr>
            </w:tcPrChange>
          </w:tcPr>
          <w:p w14:paraId="6ED669CC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gridSpan w:val="2"/>
            <w:tcPrChange w:id="315" w:author="Megan Kimsey [2]" w:date="2023-03-02T15:01:00Z">
              <w:tcPr>
                <w:tcW w:w="4230" w:type="dxa"/>
                <w:gridSpan w:val="2"/>
              </w:tcPr>
            </w:tcPrChange>
          </w:tcPr>
          <w:p w14:paraId="32A59B4A" w14:textId="77777777" w:rsidR="00CF200C" w:rsidRPr="00CF200C" w:rsidRDefault="00CF200C" w:rsidP="00F24A51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2162" w:type="dxa"/>
            <w:tcPrChange w:id="316" w:author="Megan Kimsey [2]" w:date="2023-03-02T15:01:00Z">
              <w:tcPr>
                <w:tcW w:w="1712" w:type="dxa"/>
              </w:tcPr>
            </w:tcPrChange>
          </w:tcPr>
          <w:p w14:paraId="16433A2E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</w:tr>
      <w:tr w:rsidR="00CF200C" w:rsidRPr="00CF200C" w14:paraId="17CA73A4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317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318" w:author="Megan Kimsey [2]" w:date="2023-03-02T15:01:00Z">
              <w:tcPr>
                <w:tcW w:w="2965" w:type="dxa"/>
              </w:tcPr>
            </w:tcPrChange>
          </w:tcPr>
          <w:p w14:paraId="5A05D943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iCs/>
              </w:rPr>
            </w:pPr>
          </w:p>
        </w:tc>
        <w:tc>
          <w:tcPr>
            <w:tcW w:w="2070" w:type="dxa"/>
            <w:gridSpan w:val="2"/>
            <w:tcPrChange w:id="319" w:author="Megan Kimsey [2]" w:date="2023-03-02T15:01:00Z">
              <w:tcPr>
                <w:tcW w:w="1710" w:type="dxa"/>
                <w:gridSpan w:val="2"/>
              </w:tcPr>
            </w:tcPrChange>
          </w:tcPr>
          <w:p w14:paraId="2D6CBCED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gridSpan w:val="2"/>
            <w:tcPrChange w:id="320" w:author="Megan Kimsey [2]" w:date="2023-03-02T15:01:00Z">
              <w:tcPr>
                <w:tcW w:w="4230" w:type="dxa"/>
                <w:gridSpan w:val="2"/>
              </w:tcPr>
            </w:tcPrChange>
          </w:tcPr>
          <w:p w14:paraId="3F98A4EB" w14:textId="77777777" w:rsidR="00CF200C" w:rsidRPr="00CF200C" w:rsidRDefault="00CF200C" w:rsidP="00F24A51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2162" w:type="dxa"/>
            <w:tcPrChange w:id="321" w:author="Megan Kimsey [2]" w:date="2023-03-02T15:01:00Z">
              <w:tcPr>
                <w:tcW w:w="1712" w:type="dxa"/>
              </w:tcPr>
            </w:tcPrChange>
          </w:tcPr>
          <w:p w14:paraId="5DFB9686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</w:tr>
      <w:tr w:rsidR="00CF200C" w:rsidRPr="00CF200C" w14:paraId="391934CD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322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323" w:author="Megan Kimsey [2]" w:date="2023-03-02T15:01:00Z">
              <w:tcPr>
                <w:tcW w:w="2965" w:type="dxa"/>
              </w:tcPr>
            </w:tcPrChange>
          </w:tcPr>
          <w:p w14:paraId="3C3AAE8C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iCs/>
              </w:rPr>
            </w:pPr>
          </w:p>
        </w:tc>
        <w:tc>
          <w:tcPr>
            <w:tcW w:w="2070" w:type="dxa"/>
            <w:gridSpan w:val="2"/>
            <w:tcPrChange w:id="324" w:author="Megan Kimsey [2]" w:date="2023-03-02T15:01:00Z">
              <w:tcPr>
                <w:tcW w:w="1710" w:type="dxa"/>
                <w:gridSpan w:val="2"/>
              </w:tcPr>
            </w:tcPrChange>
          </w:tcPr>
          <w:p w14:paraId="3246FD4A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gridSpan w:val="2"/>
            <w:tcPrChange w:id="325" w:author="Megan Kimsey [2]" w:date="2023-03-02T15:01:00Z">
              <w:tcPr>
                <w:tcW w:w="4230" w:type="dxa"/>
                <w:gridSpan w:val="2"/>
              </w:tcPr>
            </w:tcPrChange>
          </w:tcPr>
          <w:p w14:paraId="686FBDD9" w14:textId="77777777" w:rsidR="00CF200C" w:rsidRPr="00CF200C" w:rsidRDefault="00CF200C" w:rsidP="00F24A51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2162" w:type="dxa"/>
            <w:tcPrChange w:id="326" w:author="Megan Kimsey [2]" w:date="2023-03-02T15:01:00Z">
              <w:tcPr>
                <w:tcW w:w="1712" w:type="dxa"/>
              </w:tcPr>
            </w:tcPrChange>
          </w:tcPr>
          <w:p w14:paraId="21D30FFE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</w:tr>
      <w:tr w:rsidR="00CF200C" w:rsidRPr="00CF200C" w14:paraId="290BA65D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327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328" w:author="Megan Kimsey [2]" w:date="2023-03-02T15:01:00Z">
              <w:tcPr>
                <w:tcW w:w="2965" w:type="dxa"/>
              </w:tcPr>
            </w:tcPrChange>
          </w:tcPr>
          <w:p w14:paraId="05FAAA3A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iCs/>
              </w:rPr>
            </w:pPr>
          </w:p>
        </w:tc>
        <w:tc>
          <w:tcPr>
            <w:tcW w:w="2070" w:type="dxa"/>
            <w:gridSpan w:val="2"/>
            <w:tcPrChange w:id="329" w:author="Megan Kimsey [2]" w:date="2023-03-02T15:01:00Z">
              <w:tcPr>
                <w:tcW w:w="1710" w:type="dxa"/>
                <w:gridSpan w:val="2"/>
              </w:tcPr>
            </w:tcPrChange>
          </w:tcPr>
          <w:p w14:paraId="7C613035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gridSpan w:val="2"/>
            <w:tcPrChange w:id="330" w:author="Megan Kimsey [2]" w:date="2023-03-02T15:01:00Z">
              <w:tcPr>
                <w:tcW w:w="4230" w:type="dxa"/>
                <w:gridSpan w:val="2"/>
              </w:tcPr>
            </w:tcPrChange>
          </w:tcPr>
          <w:p w14:paraId="378369D9" w14:textId="77777777" w:rsidR="00CF200C" w:rsidRPr="00CF200C" w:rsidRDefault="00CF200C" w:rsidP="00F24A51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2162" w:type="dxa"/>
            <w:tcPrChange w:id="331" w:author="Megan Kimsey [2]" w:date="2023-03-02T15:01:00Z">
              <w:tcPr>
                <w:tcW w:w="1712" w:type="dxa"/>
              </w:tcPr>
            </w:tcPrChange>
          </w:tcPr>
          <w:p w14:paraId="478088C4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</w:tr>
      <w:tr w:rsidR="00CF200C" w:rsidRPr="00CF200C" w14:paraId="0BACCFBC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332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333" w:author="Megan Kimsey [2]" w:date="2023-03-02T15:01:00Z">
              <w:tcPr>
                <w:tcW w:w="2965" w:type="dxa"/>
              </w:tcPr>
            </w:tcPrChange>
          </w:tcPr>
          <w:p w14:paraId="204E455F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iCs/>
              </w:rPr>
            </w:pPr>
          </w:p>
        </w:tc>
        <w:tc>
          <w:tcPr>
            <w:tcW w:w="2070" w:type="dxa"/>
            <w:gridSpan w:val="2"/>
            <w:tcPrChange w:id="334" w:author="Megan Kimsey [2]" w:date="2023-03-02T15:01:00Z">
              <w:tcPr>
                <w:tcW w:w="1710" w:type="dxa"/>
                <w:gridSpan w:val="2"/>
              </w:tcPr>
            </w:tcPrChange>
          </w:tcPr>
          <w:p w14:paraId="75C8099A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gridSpan w:val="2"/>
            <w:tcPrChange w:id="335" w:author="Megan Kimsey [2]" w:date="2023-03-02T15:01:00Z">
              <w:tcPr>
                <w:tcW w:w="4230" w:type="dxa"/>
                <w:gridSpan w:val="2"/>
              </w:tcPr>
            </w:tcPrChange>
          </w:tcPr>
          <w:p w14:paraId="16254CB6" w14:textId="77777777" w:rsidR="00CF200C" w:rsidRPr="00CF200C" w:rsidRDefault="00CF200C" w:rsidP="00F24A51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2162" w:type="dxa"/>
            <w:tcPrChange w:id="336" w:author="Megan Kimsey [2]" w:date="2023-03-02T15:01:00Z">
              <w:tcPr>
                <w:tcW w:w="1712" w:type="dxa"/>
              </w:tcPr>
            </w:tcPrChange>
          </w:tcPr>
          <w:p w14:paraId="2FFCAE05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</w:tr>
      <w:tr w:rsidR="00CF200C" w:rsidRPr="00CF200C" w14:paraId="58F85FBA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337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338" w:author="Megan Kimsey [2]" w:date="2023-03-02T15:01:00Z">
              <w:tcPr>
                <w:tcW w:w="2965" w:type="dxa"/>
              </w:tcPr>
            </w:tcPrChange>
          </w:tcPr>
          <w:p w14:paraId="61EBC4C3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iCs/>
              </w:rPr>
            </w:pPr>
          </w:p>
        </w:tc>
        <w:tc>
          <w:tcPr>
            <w:tcW w:w="2070" w:type="dxa"/>
            <w:gridSpan w:val="2"/>
            <w:tcPrChange w:id="339" w:author="Megan Kimsey [2]" w:date="2023-03-02T15:01:00Z">
              <w:tcPr>
                <w:tcW w:w="1710" w:type="dxa"/>
                <w:gridSpan w:val="2"/>
              </w:tcPr>
            </w:tcPrChange>
          </w:tcPr>
          <w:p w14:paraId="2CE86540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gridSpan w:val="2"/>
            <w:tcPrChange w:id="340" w:author="Megan Kimsey [2]" w:date="2023-03-02T15:01:00Z">
              <w:tcPr>
                <w:tcW w:w="4230" w:type="dxa"/>
                <w:gridSpan w:val="2"/>
              </w:tcPr>
            </w:tcPrChange>
          </w:tcPr>
          <w:p w14:paraId="6A811E1E" w14:textId="77777777" w:rsidR="00CF200C" w:rsidRPr="00CF200C" w:rsidRDefault="00CF200C" w:rsidP="00F24A51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2162" w:type="dxa"/>
            <w:tcPrChange w:id="341" w:author="Megan Kimsey [2]" w:date="2023-03-02T15:01:00Z">
              <w:tcPr>
                <w:tcW w:w="1712" w:type="dxa"/>
              </w:tcPr>
            </w:tcPrChange>
          </w:tcPr>
          <w:p w14:paraId="766D44E1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</w:tr>
      <w:tr w:rsidR="00CF200C" w:rsidRPr="00CF200C" w14:paraId="21A99BFF" w14:textId="77777777" w:rsidTr="00F63423">
        <w:tblPrEx>
          <w:tblW w:w="10617" w:type="dxa"/>
          <w:tblLayout w:type="fixed"/>
          <w:tblLook w:val="0000" w:firstRow="0" w:lastRow="0" w:firstColumn="0" w:lastColumn="0" w:noHBand="0" w:noVBand="0"/>
          <w:tblPrExChange w:id="342" w:author="Megan Kimsey [2]" w:date="2023-03-02T15:01:00Z">
            <w:tblPrEx>
              <w:tblW w:w="10617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c>
          <w:tcPr>
            <w:tcW w:w="2965" w:type="dxa"/>
            <w:tcPrChange w:id="343" w:author="Megan Kimsey [2]" w:date="2023-03-02T15:01:00Z">
              <w:tcPr>
                <w:tcW w:w="2965" w:type="dxa"/>
              </w:tcPr>
            </w:tcPrChange>
          </w:tcPr>
          <w:p w14:paraId="16F1B91E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iCs/>
              </w:rPr>
            </w:pPr>
          </w:p>
        </w:tc>
        <w:tc>
          <w:tcPr>
            <w:tcW w:w="2070" w:type="dxa"/>
            <w:gridSpan w:val="2"/>
            <w:tcPrChange w:id="344" w:author="Megan Kimsey [2]" w:date="2023-03-02T15:01:00Z">
              <w:tcPr>
                <w:tcW w:w="1710" w:type="dxa"/>
                <w:gridSpan w:val="2"/>
              </w:tcPr>
            </w:tcPrChange>
          </w:tcPr>
          <w:p w14:paraId="52575FCE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gridSpan w:val="2"/>
            <w:tcPrChange w:id="345" w:author="Megan Kimsey [2]" w:date="2023-03-02T15:01:00Z">
              <w:tcPr>
                <w:tcW w:w="4230" w:type="dxa"/>
                <w:gridSpan w:val="2"/>
              </w:tcPr>
            </w:tcPrChange>
          </w:tcPr>
          <w:p w14:paraId="7D034C9B" w14:textId="77777777" w:rsidR="00CF200C" w:rsidRPr="00CF200C" w:rsidRDefault="00CF200C" w:rsidP="00F24A51">
            <w:pPr>
              <w:spacing w:line="40" w:lineRule="atLeast"/>
              <w:jc w:val="center"/>
              <w:rPr>
                <w:b/>
              </w:rPr>
            </w:pPr>
          </w:p>
        </w:tc>
        <w:tc>
          <w:tcPr>
            <w:tcW w:w="2162" w:type="dxa"/>
            <w:tcPrChange w:id="346" w:author="Megan Kimsey [2]" w:date="2023-03-02T15:01:00Z">
              <w:tcPr>
                <w:tcW w:w="1712" w:type="dxa"/>
              </w:tcPr>
            </w:tcPrChange>
          </w:tcPr>
          <w:p w14:paraId="029ED04C" w14:textId="77777777" w:rsidR="00CF200C" w:rsidRPr="00CF200C" w:rsidRDefault="00CF200C" w:rsidP="00B55F6C">
            <w:pPr>
              <w:spacing w:line="40" w:lineRule="atLeast"/>
              <w:jc w:val="center"/>
              <w:rPr>
                <w:b/>
                <w:bCs/>
              </w:rPr>
            </w:pPr>
          </w:p>
        </w:tc>
      </w:tr>
    </w:tbl>
    <w:p w14:paraId="32563188" w14:textId="3099D9DD" w:rsidR="00C067FF" w:rsidRPr="00CF200C" w:rsidRDefault="001300FC" w:rsidP="001300FC">
      <w:pPr>
        <w:jc w:val="center"/>
        <w:rPr>
          <w:b/>
        </w:rPr>
      </w:pPr>
      <w:r w:rsidRPr="00CF200C">
        <w:rPr>
          <w:b/>
        </w:rPr>
        <w:t xml:space="preserve">Report all accidents and near misses to </w:t>
      </w:r>
      <w:r w:rsidR="00737B27" w:rsidRPr="00CF200C">
        <w:rPr>
          <w:b/>
        </w:rPr>
        <w:t xml:space="preserve">the </w:t>
      </w:r>
      <w:r w:rsidRPr="00CF200C">
        <w:rPr>
          <w:b/>
        </w:rPr>
        <w:t>faculty mentor</w:t>
      </w:r>
      <w:r w:rsidR="00D6753F" w:rsidRPr="00CF200C">
        <w:rPr>
          <w:b/>
        </w:rPr>
        <w:t>.</w:t>
      </w:r>
    </w:p>
    <w:sectPr w:rsidR="00C067FF" w:rsidRPr="00CF200C" w:rsidSect="007577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540" w:right="864" w:bottom="1170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49B13" w14:textId="77777777" w:rsidR="00924492" w:rsidRDefault="00924492" w:rsidP="008F5A60">
      <w:r>
        <w:separator/>
      </w:r>
    </w:p>
  </w:endnote>
  <w:endnote w:type="continuationSeparator" w:id="0">
    <w:p w14:paraId="7DF71DE4" w14:textId="77777777" w:rsidR="00924492" w:rsidRDefault="00924492" w:rsidP="008F5A60">
      <w:r>
        <w:continuationSeparator/>
      </w:r>
    </w:p>
  </w:endnote>
  <w:endnote w:type="continuationNotice" w:id="1">
    <w:p w14:paraId="7440FCD3" w14:textId="77777777" w:rsidR="00924492" w:rsidRDefault="009244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5E6D9" w14:textId="77777777" w:rsidR="00CF7906" w:rsidRDefault="00CF79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B428" w14:textId="41AE705A" w:rsidR="005778E1" w:rsidRPr="007577A9" w:rsidRDefault="001300FC" w:rsidP="001300FC">
    <w:pPr>
      <w:rPr>
        <w:rFonts w:ascii="Arial" w:hAnsi="Arial" w:cs="Arial"/>
        <w:sz w:val="18"/>
        <w:szCs w:val="18"/>
      </w:rPr>
    </w:pPr>
    <w:r w:rsidRPr="001300FC">
      <w:rPr>
        <w:rFonts w:ascii="Arial" w:hAnsi="Arial" w:cs="Arial"/>
        <w:sz w:val="18"/>
        <w:szCs w:val="18"/>
      </w:rPr>
      <w:br/>
    </w:r>
    <w:r w:rsidR="007577A9">
      <w:rPr>
        <w:rFonts w:ascii="Arial" w:hAnsi="Arial" w:cs="Arial"/>
        <w:sz w:val="18"/>
        <w:szCs w:val="18"/>
      </w:rPr>
      <w:t>R</w:t>
    </w:r>
    <w:r w:rsidR="005778E1" w:rsidRPr="001300FC">
      <w:rPr>
        <w:rFonts w:ascii="Arial" w:hAnsi="Arial" w:cs="Arial"/>
        <w:sz w:val="18"/>
        <w:szCs w:val="18"/>
      </w:rPr>
      <w:t>evised 0</w:t>
    </w:r>
    <w:r w:rsidR="007577A9">
      <w:rPr>
        <w:rFonts w:ascii="Arial" w:hAnsi="Arial" w:cs="Arial"/>
        <w:sz w:val="18"/>
        <w:szCs w:val="18"/>
      </w:rPr>
      <w:t>6</w:t>
    </w:r>
    <w:r w:rsidR="005778E1" w:rsidRPr="001300FC">
      <w:rPr>
        <w:rFonts w:ascii="Arial" w:hAnsi="Arial" w:cs="Arial"/>
        <w:sz w:val="18"/>
        <w:szCs w:val="18"/>
      </w:rPr>
      <w:t>-201</w:t>
    </w:r>
    <w:r w:rsidR="007577A9">
      <w:rPr>
        <w:rFonts w:ascii="Arial" w:hAnsi="Arial" w:cs="Arial"/>
        <w:sz w:val="18"/>
        <w:szCs w:val="18"/>
      </w:rPr>
      <w:t>9</w:t>
    </w:r>
    <w:r w:rsidR="005778E1" w:rsidRPr="001300FC">
      <w:rPr>
        <w:rFonts w:ascii="Arial" w:hAnsi="Arial" w:cs="Arial"/>
        <w:sz w:val="18"/>
        <w:szCs w:val="18"/>
      </w:rPr>
      <w:tab/>
    </w:r>
    <w:r w:rsidR="005778E1" w:rsidRPr="001300FC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5778E1" w:rsidRPr="001300FC">
      <w:rPr>
        <w:rFonts w:ascii="Arial" w:hAnsi="Arial" w:cs="Arial"/>
        <w:sz w:val="18"/>
        <w:szCs w:val="18"/>
      </w:rPr>
      <w:t xml:space="preserve">Page </w:t>
    </w:r>
    <w:r w:rsidR="005778E1" w:rsidRPr="001300FC">
      <w:rPr>
        <w:rFonts w:ascii="Arial" w:hAnsi="Arial" w:cs="Arial"/>
        <w:sz w:val="18"/>
        <w:szCs w:val="18"/>
      </w:rPr>
      <w:fldChar w:fldCharType="begin"/>
    </w:r>
    <w:r w:rsidR="005778E1" w:rsidRPr="001300FC">
      <w:rPr>
        <w:rFonts w:ascii="Arial" w:hAnsi="Arial" w:cs="Arial"/>
        <w:sz w:val="18"/>
        <w:szCs w:val="18"/>
      </w:rPr>
      <w:instrText xml:space="preserve"> PAGE </w:instrText>
    </w:r>
    <w:r w:rsidR="005778E1" w:rsidRPr="001300FC">
      <w:rPr>
        <w:rFonts w:ascii="Arial" w:hAnsi="Arial" w:cs="Arial"/>
        <w:sz w:val="18"/>
        <w:szCs w:val="18"/>
      </w:rPr>
      <w:fldChar w:fldCharType="separate"/>
    </w:r>
    <w:r w:rsidR="00F874EF">
      <w:rPr>
        <w:rFonts w:ascii="Arial" w:hAnsi="Arial" w:cs="Arial"/>
        <w:noProof/>
        <w:sz w:val="18"/>
        <w:szCs w:val="18"/>
      </w:rPr>
      <w:t>2</w:t>
    </w:r>
    <w:r w:rsidR="005778E1" w:rsidRPr="001300FC">
      <w:rPr>
        <w:rFonts w:ascii="Arial" w:hAnsi="Arial" w:cs="Arial"/>
        <w:sz w:val="18"/>
        <w:szCs w:val="18"/>
      </w:rPr>
      <w:fldChar w:fldCharType="end"/>
    </w:r>
    <w:r w:rsidR="005778E1" w:rsidRPr="001300FC">
      <w:rPr>
        <w:rFonts w:ascii="Arial" w:hAnsi="Arial" w:cs="Arial"/>
        <w:sz w:val="18"/>
        <w:szCs w:val="18"/>
      </w:rPr>
      <w:t xml:space="preserve"> of </w:t>
    </w:r>
    <w:r w:rsidR="005778E1" w:rsidRPr="001300FC">
      <w:rPr>
        <w:rFonts w:ascii="Arial" w:hAnsi="Arial" w:cs="Arial"/>
        <w:sz w:val="18"/>
        <w:szCs w:val="18"/>
      </w:rPr>
      <w:fldChar w:fldCharType="begin"/>
    </w:r>
    <w:r w:rsidR="005778E1" w:rsidRPr="001300FC">
      <w:rPr>
        <w:rFonts w:ascii="Arial" w:hAnsi="Arial" w:cs="Arial"/>
        <w:sz w:val="18"/>
        <w:szCs w:val="18"/>
      </w:rPr>
      <w:instrText xml:space="preserve"> NUMPAGES  </w:instrText>
    </w:r>
    <w:r w:rsidR="005778E1" w:rsidRPr="001300FC">
      <w:rPr>
        <w:rFonts w:ascii="Arial" w:hAnsi="Arial" w:cs="Arial"/>
        <w:sz w:val="18"/>
        <w:szCs w:val="18"/>
      </w:rPr>
      <w:fldChar w:fldCharType="separate"/>
    </w:r>
    <w:r w:rsidR="00F874EF">
      <w:rPr>
        <w:rFonts w:ascii="Arial" w:hAnsi="Arial" w:cs="Arial"/>
        <w:noProof/>
        <w:sz w:val="18"/>
        <w:szCs w:val="18"/>
      </w:rPr>
      <w:t>2</w:t>
    </w:r>
    <w:r w:rsidR="005778E1" w:rsidRPr="001300FC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B429" w14:textId="532ACEB0" w:rsidR="005778E1" w:rsidRPr="007577A9" w:rsidRDefault="005778E1" w:rsidP="00132AD4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Revised 0</w:t>
    </w:r>
    <w:r w:rsidR="00C245F5">
      <w:rPr>
        <w:rFonts w:ascii="Arial" w:hAnsi="Arial" w:cs="Arial"/>
        <w:sz w:val="18"/>
        <w:szCs w:val="18"/>
      </w:rPr>
      <w:t>8</w:t>
    </w:r>
    <w:r w:rsidR="007577A9">
      <w:rPr>
        <w:rFonts w:ascii="Arial" w:hAnsi="Arial" w:cs="Arial"/>
        <w:sz w:val="18"/>
        <w:szCs w:val="18"/>
      </w:rPr>
      <w:t>-2019</w:t>
    </w:r>
    <w:r w:rsidRPr="008F5A60">
      <w:rPr>
        <w:rFonts w:ascii="Arial" w:hAnsi="Arial" w:cs="Arial"/>
        <w:sz w:val="18"/>
        <w:szCs w:val="18"/>
      </w:rPr>
      <w:tab/>
    </w:r>
    <w:r w:rsidRPr="008F5A60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5EE2A" w14:textId="77777777" w:rsidR="00924492" w:rsidRDefault="00924492" w:rsidP="008F5A60">
      <w:r>
        <w:separator/>
      </w:r>
    </w:p>
  </w:footnote>
  <w:footnote w:type="continuationSeparator" w:id="0">
    <w:p w14:paraId="555E86AA" w14:textId="77777777" w:rsidR="00924492" w:rsidRDefault="00924492" w:rsidP="008F5A60">
      <w:r>
        <w:continuationSeparator/>
      </w:r>
    </w:p>
  </w:footnote>
  <w:footnote w:type="continuationNotice" w:id="1">
    <w:p w14:paraId="7361926C" w14:textId="77777777" w:rsidR="00924492" w:rsidRDefault="009244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AB8A" w14:textId="77777777" w:rsidR="00CF7906" w:rsidRDefault="00CF79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1A15" w14:textId="77777777" w:rsidR="00CF7906" w:rsidRDefault="00CF79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45E0" w14:textId="77777777" w:rsidR="00CF7906" w:rsidRDefault="00CF7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B7C818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785003"/>
    <w:multiLevelType w:val="hybridMultilevel"/>
    <w:tmpl w:val="3E28E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024A18"/>
    <w:multiLevelType w:val="hybridMultilevel"/>
    <w:tmpl w:val="2DCC5F80"/>
    <w:lvl w:ilvl="0" w:tplc="347AAEC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6017EB"/>
    <w:multiLevelType w:val="hybridMultilevel"/>
    <w:tmpl w:val="5B6A8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20677"/>
    <w:multiLevelType w:val="hybridMultilevel"/>
    <w:tmpl w:val="505C71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836446"/>
    <w:multiLevelType w:val="hybridMultilevel"/>
    <w:tmpl w:val="1832B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54C36"/>
    <w:multiLevelType w:val="hybridMultilevel"/>
    <w:tmpl w:val="ED34A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94786"/>
    <w:multiLevelType w:val="hybridMultilevel"/>
    <w:tmpl w:val="FD30A8DA"/>
    <w:lvl w:ilvl="0" w:tplc="1F00A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76C7D"/>
    <w:multiLevelType w:val="hybridMultilevel"/>
    <w:tmpl w:val="D3B0B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86C0F"/>
    <w:multiLevelType w:val="hybridMultilevel"/>
    <w:tmpl w:val="B3FAF4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52932C6"/>
    <w:multiLevelType w:val="hybridMultilevel"/>
    <w:tmpl w:val="002A8E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911E1"/>
    <w:multiLevelType w:val="hybridMultilevel"/>
    <w:tmpl w:val="55367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F5AED"/>
    <w:multiLevelType w:val="hybridMultilevel"/>
    <w:tmpl w:val="098EDA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C2009"/>
    <w:multiLevelType w:val="hybridMultilevel"/>
    <w:tmpl w:val="61DEE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C2EA5"/>
    <w:multiLevelType w:val="hybridMultilevel"/>
    <w:tmpl w:val="74F6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106A5"/>
    <w:multiLevelType w:val="hybridMultilevel"/>
    <w:tmpl w:val="3B0A5ED6"/>
    <w:lvl w:ilvl="0" w:tplc="A22E4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926826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DDEB6A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5C04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F287C1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BA045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F2A338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E2197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D76F15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8E06526"/>
    <w:multiLevelType w:val="hybridMultilevel"/>
    <w:tmpl w:val="4D0E8C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7277D5"/>
    <w:multiLevelType w:val="hybridMultilevel"/>
    <w:tmpl w:val="07024DC0"/>
    <w:lvl w:ilvl="0" w:tplc="1F00A4B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E05CD"/>
    <w:multiLevelType w:val="hybridMultilevel"/>
    <w:tmpl w:val="6136D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56A83"/>
    <w:multiLevelType w:val="hybridMultilevel"/>
    <w:tmpl w:val="C942680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788F6739"/>
    <w:multiLevelType w:val="hybridMultilevel"/>
    <w:tmpl w:val="69CC0FEE"/>
    <w:lvl w:ilvl="0" w:tplc="99F85D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895701934">
    <w:abstractNumId w:val="10"/>
  </w:num>
  <w:num w:numId="2" w16cid:durableId="151334206">
    <w:abstractNumId w:val="14"/>
  </w:num>
  <w:num w:numId="3" w16cid:durableId="1768193590">
    <w:abstractNumId w:val="8"/>
  </w:num>
  <w:num w:numId="4" w16cid:durableId="682360916">
    <w:abstractNumId w:val="11"/>
  </w:num>
  <w:num w:numId="5" w16cid:durableId="84036705">
    <w:abstractNumId w:val="12"/>
  </w:num>
  <w:num w:numId="6" w16cid:durableId="2021815223">
    <w:abstractNumId w:val="16"/>
  </w:num>
  <w:num w:numId="7" w16cid:durableId="1359744218">
    <w:abstractNumId w:val="1"/>
  </w:num>
  <w:num w:numId="8" w16cid:durableId="1378043859">
    <w:abstractNumId w:val="19"/>
  </w:num>
  <w:num w:numId="9" w16cid:durableId="268393052">
    <w:abstractNumId w:val="20"/>
  </w:num>
  <w:num w:numId="10" w16cid:durableId="654264124">
    <w:abstractNumId w:val="2"/>
  </w:num>
  <w:num w:numId="11" w16cid:durableId="687873585">
    <w:abstractNumId w:val="9"/>
  </w:num>
  <w:num w:numId="12" w16cid:durableId="261298893">
    <w:abstractNumId w:val="4"/>
  </w:num>
  <w:num w:numId="13" w16cid:durableId="314188525">
    <w:abstractNumId w:val="3"/>
  </w:num>
  <w:num w:numId="14" w16cid:durableId="1540434927">
    <w:abstractNumId w:val="7"/>
  </w:num>
  <w:num w:numId="15" w16cid:durableId="1099637156">
    <w:abstractNumId w:val="13"/>
  </w:num>
  <w:num w:numId="16" w16cid:durableId="1776249515">
    <w:abstractNumId w:val="18"/>
  </w:num>
  <w:num w:numId="17" w16cid:durableId="310641351">
    <w:abstractNumId w:val="5"/>
  </w:num>
  <w:num w:numId="18" w16cid:durableId="1628269022">
    <w:abstractNumId w:val="17"/>
  </w:num>
  <w:num w:numId="19" w16cid:durableId="1861964191">
    <w:abstractNumId w:val="6"/>
  </w:num>
  <w:num w:numId="20" w16cid:durableId="136538447">
    <w:abstractNumId w:val="15"/>
  </w:num>
  <w:num w:numId="21" w16cid:durableId="48760105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gan Kimsey">
    <w15:presenceInfo w15:providerId="AD" w15:userId="S::mek18@my.fsu.edu::77bc0825-c854-45f3-9163-8701b6394c21"/>
  </w15:person>
  <w15:person w15:author="Megan Kimsey [2]">
    <w15:presenceInfo w15:providerId="AD" w15:userId="S::mek18@fsu.edu::65671e2b-6a7d-46ce-8c22-37dd58634f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6E0"/>
    <w:rsid w:val="0000008C"/>
    <w:rsid w:val="00025BAD"/>
    <w:rsid w:val="000273B3"/>
    <w:rsid w:val="00041CD8"/>
    <w:rsid w:val="00050350"/>
    <w:rsid w:val="00061D01"/>
    <w:rsid w:val="000A3601"/>
    <w:rsid w:val="000B3566"/>
    <w:rsid w:val="000D5A45"/>
    <w:rsid w:val="000E5BF5"/>
    <w:rsid w:val="000E606D"/>
    <w:rsid w:val="000F275A"/>
    <w:rsid w:val="000F2F4A"/>
    <w:rsid w:val="00100D7A"/>
    <w:rsid w:val="0012376F"/>
    <w:rsid w:val="00126198"/>
    <w:rsid w:val="001300FC"/>
    <w:rsid w:val="00130137"/>
    <w:rsid w:val="00132AD4"/>
    <w:rsid w:val="00132DBD"/>
    <w:rsid w:val="001336F1"/>
    <w:rsid w:val="00152C91"/>
    <w:rsid w:val="00166172"/>
    <w:rsid w:val="00174031"/>
    <w:rsid w:val="0017559E"/>
    <w:rsid w:val="00184B5A"/>
    <w:rsid w:val="00190D84"/>
    <w:rsid w:val="001A431D"/>
    <w:rsid w:val="001D5EB8"/>
    <w:rsid w:val="001D7411"/>
    <w:rsid w:val="001E4F45"/>
    <w:rsid w:val="0020534B"/>
    <w:rsid w:val="00213869"/>
    <w:rsid w:val="00217568"/>
    <w:rsid w:val="00221648"/>
    <w:rsid w:val="00233CFD"/>
    <w:rsid w:val="00235F14"/>
    <w:rsid w:val="00241A13"/>
    <w:rsid w:val="002625AA"/>
    <w:rsid w:val="002640EF"/>
    <w:rsid w:val="002652D1"/>
    <w:rsid w:val="0027146C"/>
    <w:rsid w:val="002765C1"/>
    <w:rsid w:val="00285F4A"/>
    <w:rsid w:val="00286C27"/>
    <w:rsid w:val="00287F76"/>
    <w:rsid w:val="002B1851"/>
    <w:rsid w:val="002E2442"/>
    <w:rsid w:val="002E4B76"/>
    <w:rsid w:val="002F1517"/>
    <w:rsid w:val="002F4CE2"/>
    <w:rsid w:val="00300CD8"/>
    <w:rsid w:val="00301A2E"/>
    <w:rsid w:val="00302295"/>
    <w:rsid w:val="00311512"/>
    <w:rsid w:val="00317EED"/>
    <w:rsid w:val="00335650"/>
    <w:rsid w:val="00343B50"/>
    <w:rsid w:val="00377CE8"/>
    <w:rsid w:val="00387A61"/>
    <w:rsid w:val="003C02C4"/>
    <w:rsid w:val="003C6A79"/>
    <w:rsid w:val="003D6429"/>
    <w:rsid w:val="003F799B"/>
    <w:rsid w:val="00403BC5"/>
    <w:rsid w:val="00406F99"/>
    <w:rsid w:val="00410309"/>
    <w:rsid w:val="00414756"/>
    <w:rsid w:val="00416EE3"/>
    <w:rsid w:val="00437F84"/>
    <w:rsid w:val="00446485"/>
    <w:rsid w:val="0045638F"/>
    <w:rsid w:val="004642A6"/>
    <w:rsid w:val="004654A8"/>
    <w:rsid w:val="0047054B"/>
    <w:rsid w:val="00470571"/>
    <w:rsid w:val="00477458"/>
    <w:rsid w:val="0047777E"/>
    <w:rsid w:val="004866E0"/>
    <w:rsid w:val="0049781C"/>
    <w:rsid w:val="004A34F2"/>
    <w:rsid w:val="004D28C0"/>
    <w:rsid w:val="004D6825"/>
    <w:rsid w:val="004E07A9"/>
    <w:rsid w:val="004E280F"/>
    <w:rsid w:val="004F2792"/>
    <w:rsid w:val="005001CF"/>
    <w:rsid w:val="00520505"/>
    <w:rsid w:val="005242D7"/>
    <w:rsid w:val="005326F1"/>
    <w:rsid w:val="005465CB"/>
    <w:rsid w:val="005503FA"/>
    <w:rsid w:val="00553694"/>
    <w:rsid w:val="0055594F"/>
    <w:rsid w:val="005778E1"/>
    <w:rsid w:val="00593246"/>
    <w:rsid w:val="005A251E"/>
    <w:rsid w:val="005A6236"/>
    <w:rsid w:val="005B084B"/>
    <w:rsid w:val="005B1021"/>
    <w:rsid w:val="005B5109"/>
    <w:rsid w:val="005E3DA0"/>
    <w:rsid w:val="005E7996"/>
    <w:rsid w:val="005F56E4"/>
    <w:rsid w:val="00606AC6"/>
    <w:rsid w:val="00610DF2"/>
    <w:rsid w:val="00620246"/>
    <w:rsid w:val="00627231"/>
    <w:rsid w:val="006328E4"/>
    <w:rsid w:val="006337D9"/>
    <w:rsid w:val="006407CE"/>
    <w:rsid w:val="006503B7"/>
    <w:rsid w:val="00650816"/>
    <w:rsid w:val="00657D88"/>
    <w:rsid w:val="006620BB"/>
    <w:rsid w:val="00663182"/>
    <w:rsid w:val="00663C5C"/>
    <w:rsid w:val="006734AA"/>
    <w:rsid w:val="00692E4A"/>
    <w:rsid w:val="006A6237"/>
    <w:rsid w:val="006A79A0"/>
    <w:rsid w:val="006C1BE6"/>
    <w:rsid w:val="006E43AF"/>
    <w:rsid w:val="006E43BB"/>
    <w:rsid w:val="006F381B"/>
    <w:rsid w:val="00712DBA"/>
    <w:rsid w:val="00716B43"/>
    <w:rsid w:val="00720EF3"/>
    <w:rsid w:val="007232CD"/>
    <w:rsid w:val="00724200"/>
    <w:rsid w:val="007373CA"/>
    <w:rsid w:val="00737B27"/>
    <w:rsid w:val="007577A9"/>
    <w:rsid w:val="007636AC"/>
    <w:rsid w:val="007A1880"/>
    <w:rsid w:val="007A3D7B"/>
    <w:rsid w:val="007A69BB"/>
    <w:rsid w:val="007B0E54"/>
    <w:rsid w:val="007B119A"/>
    <w:rsid w:val="007F4866"/>
    <w:rsid w:val="007F5002"/>
    <w:rsid w:val="0080413B"/>
    <w:rsid w:val="00805E1C"/>
    <w:rsid w:val="00805E44"/>
    <w:rsid w:val="00816F84"/>
    <w:rsid w:val="008431E6"/>
    <w:rsid w:val="00852008"/>
    <w:rsid w:val="0085446B"/>
    <w:rsid w:val="0086537E"/>
    <w:rsid w:val="008833D9"/>
    <w:rsid w:val="00892D24"/>
    <w:rsid w:val="00892D69"/>
    <w:rsid w:val="008B31B1"/>
    <w:rsid w:val="008B5548"/>
    <w:rsid w:val="008C4ECD"/>
    <w:rsid w:val="008D3AFF"/>
    <w:rsid w:val="008D6DE1"/>
    <w:rsid w:val="008E6416"/>
    <w:rsid w:val="008E7046"/>
    <w:rsid w:val="008F5A60"/>
    <w:rsid w:val="00907872"/>
    <w:rsid w:val="009207B9"/>
    <w:rsid w:val="00924492"/>
    <w:rsid w:val="009270B9"/>
    <w:rsid w:val="00930C6C"/>
    <w:rsid w:val="009339D1"/>
    <w:rsid w:val="00934D83"/>
    <w:rsid w:val="009607BD"/>
    <w:rsid w:val="0096320B"/>
    <w:rsid w:val="009821E4"/>
    <w:rsid w:val="00987F3D"/>
    <w:rsid w:val="00991725"/>
    <w:rsid w:val="009D1174"/>
    <w:rsid w:val="00A14D52"/>
    <w:rsid w:val="00A47156"/>
    <w:rsid w:val="00A8306C"/>
    <w:rsid w:val="00A92CA8"/>
    <w:rsid w:val="00A964BC"/>
    <w:rsid w:val="00AA2BA2"/>
    <w:rsid w:val="00AA460D"/>
    <w:rsid w:val="00AB7A34"/>
    <w:rsid w:val="00AC7CED"/>
    <w:rsid w:val="00AE0E17"/>
    <w:rsid w:val="00AE693E"/>
    <w:rsid w:val="00B07C70"/>
    <w:rsid w:val="00B10C94"/>
    <w:rsid w:val="00B36822"/>
    <w:rsid w:val="00B464EF"/>
    <w:rsid w:val="00B55F6C"/>
    <w:rsid w:val="00B817C2"/>
    <w:rsid w:val="00B84474"/>
    <w:rsid w:val="00B849FC"/>
    <w:rsid w:val="00BA39CC"/>
    <w:rsid w:val="00BA5943"/>
    <w:rsid w:val="00BB2B5C"/>
    <w:rsid w:val="00BC0613"/>
    <w:rsid w:val="00BC50B2"/>
    <w:rsid w:val="00BD32C9"/>
    <w:rsid w:val="00C043C9"/>
    <w:rsid w:val="00C0667D"/>
    <w:rsid w:val="00C067FF"/>
    <w:rsid w:val="00C07924"/>
    <w:rsid w:val="00C22F80"/>
    <w:rsid w:val="00C245F5"/>
    <w:rsid w:val="00C31E67"/>
    <w:rsid w:val="00C56AE6"/>
    <w:rsid w:val="00C5D0A8"/>
    <w:rsid w:val="00C617A2"/>
    <w:rsid w:val="00C64468"/>
    <w:rsid w:val="00C91F55"/>
    <w:rsid w:val="00CA55BE"/>
    <w:rsid w:val="00CA70C9"/>
    <w:rsid w:val="00CC745B"/>
    <w:rsid w:val="00CD147A"/>
    <w:rsid w:val="00CD219C"/>
    <w:rsid w:val="00CD317D"/>
    <w:rsid w:val="00CE7362"/>
    <w:rsid w:val="00CE7629"/>
    <w:rsid w:val="00CF200C"/>
    <w:rsid w:val="00CF395A"/>
    <w:rsid w:val="00CF7906"/>
    <w:rsid w:val="00D022B3"/>
    <w:rsid w:val="00D040EE"/>
    <w:rsid w:val="00D144C9"/>
    <w:rsid w:val="00D2218B"/>
    <w:rsid w:val="00D315F3"/>
    <w:rsid w:val="00D37359"/>
    <w:rsid w:val="00D5506F"/>
    <w:rsid w:val="00D63457"/>
    <w:rsid w:val="00D6753F"/>
    <w:rsid w:val="00D80F3C"/>
    <w:rsid w:val="00D853BA"/>
    <w:rsid w:val="00DA369C"/>
    <w:rsid w:val="00DA67A2"/>
    <w:rsid w:val="00DE680C"/>
    <w:rsid w:val="00DF428A"/>
    <w:rsid w:val="00DF447C"/>
    <w:rsid w:val="00E219FF"/>
    <w:rsid w:val="00E33C03"/>
    <w:rsid w:val="00E340F8"/>
    <w:rsid w:val="00E3488E"/>
    <w:rsid w:val="00E419A7"/>
    <w:rsid w:val="00E46C29"/>
    <w:rsid w:val="00E47AAB"/>
    <w:rsid w:val="00E64339"/>
    <w:rsid w:val="00E775F7"/>
    <w:rsid w:val="00E841D1"/>
    <w:rsid w:val="00EA5EA0"/>
    <w:rsid w:val="00EC2492"/>
    <w:rsid w:val="00EC253A"/>
    <w:rsid w:val="00EC2A35"/>
    <w:rsid w:val="00ED4E4A"/>
    <w:rsid w:val="00EE0318"/>
    <w:rsid w:val="00EE0CC5"/>
    <w:rsid w:val="00EE269C"/>
    <w:rsid w:val="00EE4B00"/>
    <w:rsid w:val="00F13DA1"/>
    <w:rsid w:val="00F13E00"/>
    <w:rsid w:val="00F1555C"/>
    <w:rsid w:val="00F24A51"/>
    <w:rsid w:val="00F332B1"/>
    <w:rsid w:val="00F36694"/>
    <w:rsid w:val="00F47F12"/>
    <w:rsid w:val="00F55ABB"/>
    <w:rsid w:val="00F56277"/>
    <w:rsid w:val="00F56C7A"/>
    <w:rsid w:val="00F63423"/>
    <w:rsid w:val="00F8353C"/>
    <w:rsid w:val="00F874EF"/>
    <w:rsid w:val="00F87DB1"/>
    <w:rsid w:val="00F9407B"/>
    <w:rsid w:val="00F96E54"/>
    <w:rsid w:val="00F979C7"/>
    <w:rsid w:val="00FA28CF"/>
    <w:rsid w:val="00FA4139"/>
    <w:rsid w:val="00FC4B1C"/>
    <w:rsid w:val="00FD07EF"/>
    <w:rsid w:val="00FD6B54"/>
    <w:rsid w:val="00FF3612"/>
    <w:rsid w:val="016FA47E"/>
    <w:rsid w:val="01EF2EE2"/>
    <w:rsid w:val="0332E158"/>
    <w:rsid w:val="03A43099"/>
    <w:rsid w:val="03FD716A"/>
    <w:rsid w:val="059941CB"/>
    <w:rsid w:val="07630A6A"/>
    <w:rsid w:val="081F7AD8"/>
    <w:rsid w:val="08D0E28D"/>
    <w:rsid w:val="092AEF2D"/>
    <w:rsid w:val="09A50851"/>
    <w:rsid w:val="09F3C8C6"/>
    <w:rsid w:val="0E2F0ADC"/>
    <w:rsid w:val="0E7593FF"/>
    <w:rsid w:val="1033E704"/>
    <w:rsid w:val="1185BE4D"/>
    <w:rsid w:val="11B52247"/>
    <w:rsid w:val="12A360DC"/>
    <w:rsid w:val="12C1D452"/>
    <w:rsid w:val="1350F2A8"/>
    <w:rsid w:val="1909F740"/>
    <w:rsid w:val="1A92E13C"/>
    <w:rsid w:val="1CCD850D"/>
    <w:rsid w:val="1E93A54F"/>
    <w:rsid w:val="1F66525F"/>
    <w:rsid w:val="1FE686AC"/>
    <w:rsid w:val="202F75B0"/>
    <w:rsid w:val="2030E271"/>
    <w:rsid w:val="2047AC9C"/>
    <w:rsid w:val="21CB4611"/>
    <w:rsid w:val="25DD8169"/>
    <w:rsid w:val="26461454"/>
    <w:rsid w:val="269EB734"/>
    <w:rsid w:val="269F69E9"/>
    <w:rsid w:val="26FB5BA4"/>
    <w:rsid w:val="27DB0783"/>
    <w:rsid w:val="28021EC7"/>
    <w:rsid w:val="2B7B829E"/>
    <w:rsid w:val="2D1752FF"/>
    <w:rsid w:val="2DC141F5"/>
    <w:rsid w:val="2DE8934E"/>
    <w:rsid w:val="2DF4E08F"/>
    <w:rsid w:val="2E9F6C87"/>
    <w:rsid w:val="2F7C7629"/>
    <w:rsid w:val="30E17CF3"/>
    <w:rsid w:val="31F63FC3"/>
    <w:rsid w:val="336F61B9"/>
    <w:rsid w:val="385A05A6"/>
    <w:rsid w:val="3A25E72D"/>
    <w:rsid w:val="3F2AC4B0"/>
    <w:rsid w:val="410A0D1B"/>
    <w:rsid w:val="4217D0B5"/>
    <w:rsid w:val="43B3A116"/>
    <w:rsid w:val="44BE737E"/>
    <w:rsid w:val="46168BCB"/>
    <w:rsid w:val="465A43DF"/>
    <w:rsid w:val="474CF750"/>
    <w:rsid w:val="497B40C5"/>
    <w:rsid w:val="4B773FE0"/>
    <w:rsid w:val="4BE0BD18"/>
    <w:rsid w:val="4D131041"/>
    <w:rsid w:val="4EAEE0A2"/>
    <w:rsid w:val="52CF23A8"/>
    <w:rsid w:val="537C5D78"/>
    <w:rsid w:val="54453FF7"/>
    <w:rsid w:val="553A622F"/>
    <w:rsid w:val="591F00A3"/>
    <w:rsid w:val="5B68B855"/>
    <w:rsid w:val="5B873CBB"/>
    <w:rsid w:val="5D8A37F7"/>
    <w:rsid w:val="5DD80500"/>
    <w:rsid w:val="5E2185C2"/>
    <w:rsid w:val="5FB2D312"/>
    <w:rsid w:val="613A98BE"/>
    <w:rsid w:val="6172DE4A"/>
    <w:rsid w:val="6389B173"/>
    <w:rsid w:val="649D4020"/>
    <w:rsid w:val="653C3376"/>
    <w:rsid w:val="66A703F8"/>
    <w:rsid w:val="66C41932"/>
    <w:rsid w:val="68F77AE9"/>
    <w:rsid w:val="691FCBC0"/>
    <w:rsid w:val="6BA580AD"/>
    <w:rsid w:val="6BD2E173"/>
    <w:rsid w:val="6BED7691"/>
    <w:rsid w:val="6E8C36FA"/>
    <w:rsid w:val="6F0A8235"/>
    <w:rsid w:val="6F3F9DD7"/>
    <w:rsid w:val="6FF657A2"/>
    <w:rsid w:val="712CE7D8"/>
    <w:rsid w:val="721446EA"/>
    <w:rsid w:val="723C97C1"/>
    <w:rsid w:val="72C8B839"/>
    <w:rsid w:val="74E9FA0B"/>
    <w:rsid w:val="785C69D8"/>
    <w:rsid w:val="798BFF11"/>
    <w:rsid w:val="79A537BA"/>
    <w:rsid w:val="7B27CF72"/>
    <w:rsid w:val="7B818FC1"/>
    <w:rsid w:val="7B8B9FA0"/>
    <w:rsid w:val="7BD05FBF"/>
    <w:rsid w:val="7BE9053D"/>
    <w:rsid w:val="7C9CF969"/>
    <w:rsid w:val="7D61DFCC"/>
    <w:rsid w:val="7E016045"/>
    <w:rsid w:val="7E37C55E"/>
    <w:rsid w:val="7F20A5FF"/>
    <w:rsid w:val="7F34E0C6"/>
    <w:rsid w:val="7FD3D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F6B2CC"/>
  <w15:docId w15:val="{5724B9B5-F52E-456D-9EFA-F1035BFE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66E0"/>
    <w:rPr>
      <w:sz w:val="24"/>
      <w:szCs w:val="24"/>
    </w:rPr>
  </w:style>
  <w:style w:type="paragraph" w:styleId="Heading1">
    <w:name w:val="heading 1"/>
    <w:basedOn w:val="Normal"/>
    <w:next w:val="Normal"/>
    <w:qFormat/>
    <w:rsid w:val="004866E0"/>
    <w:pPr>
      <w:keepNext/>
      <w:outlineLvl w:val="0"/>
    </w:pPr>
    <w:rPr>
      <w:b/>
      <w:bCs/>
      <w:color w:val="0000F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1030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1030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866E0"/>
    <w:pPr>
      <w:tabs>
        <w:tab w:val="left" w:pos="-720"/>
        <w:tab w:val="left" w:pos="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</w:tabs>
      <w:spacing w:line="264" w:lineRule="auto"/>
    </w:pPr>
    <w:rPr>
      <w:rFonts w:ascii="Arial" w:hAnsi="Arial" w:cs="Arial"/>
      <w:sz w:val="22"/>
      <w:szCs w:val="20"/>
    </w:rPr>
  </w:style>
  <w:style w:type="character" w:styleId="Hyperlink">
    <w:name w:val="Hyperlink"/>
    <w:rsid w:val="004866E0"/>
    <w:rPr>
      <w:color w:val="0000FF"/>
      <w:u w:val="single"/>
    </w:rPr>
  </w:style>
  <w:style w:type="table" w:styleId="TableGrid">
    <w:name w:val="Table Grid"/>
    <w:basedOn w:val="TableNormal"/>
    <w:rsid w:val="00486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rsid w:val="00C631BA"/>
  </w:style>
  <w:style w:type="character" w:styleId="CommentReference">
    <w:name w:val="annotation reference"/>
    <w:rsid w:val="006C6A58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6A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6A58"/>
  </w:style>
  <w:style w:type="paragraph" w:styleId="BalloonText">
    <w:name w:val="Balloon Text"/>
    <w:basedOn w:val="Normal"/>
    <w:link w:val="BalloonTextChar"/>
    <w:rsid w:val="006C6A5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6C6A5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8F5A6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F5A6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F5A6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F5A60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606AC6"/>
    <w:rPr>
      <w:b/>
      <w:bCs/>
    </w:rPr>
  </w:style>
  <w:style w:type="paragraph" w:styleId="Title">
    <w:name w:val="Title"/>
    <w:basedOn w:val="Normal"/>
    <w:link w:val="TitleChar"/>
    <w:uiPriority w:val="99"/>
    <w:qFormat/>
    <w:rsid w:val="00FC4B1C"/>
    <w:pPr>
      <w:widowControl w:val="0"/>
      <w:tabs>
        <w:tab w:val="center" w:pos="4680"/>
      </w:tabs>
      <w:jc w:val="center"/>
    </w:pPr>
    <w:rPr>
      <w:rFonts w:ascii="Courier New" w:hAnsi="Courier New" w:cs="Courier New"/>
      <w:b/>
      <w:bCs/>
    </w:rPr>
  </w:style>
  <w:style w:type="character" w:customStyle="1" w:styleId="TitleChar">
    <w:name w:val="Title Char"/>
    <w:link w:val="Title"/>
    <w:uiPriority w:val="99"/>
    <w:rsid w:val="00FC4B1C"/>
    <w:rPr>
      <w:rFonts w:ascii="Courier New" w:hAnsi="Courier New" w:cs="Courier New"/>
      <w:b/>
      <w:bCs/>
      <w:sz w:val="24"/>
      <w:szCs w:val="24"/>
    </w:rPr>
  </w:style>
  <w:style w:type="character" w:styleId="PlaceholderText">
    <w:name w:val="Placeholder Text"/>
    <w:uiPriority w:val="99"/>
    <w:semiHidden/>
    <w:rsid w:val="00BB2B5C"/>
    <w:rPr>
      <w:color w:val="808080"/>
    </w:rPr>
  </w:style>
  <w:style w:type="paragraph" w:styleId="ListParagraph">
    <w:name w:val="List Paragraph"/>
    <w:basedOn w:val="Normal"/>
    <w:uiPriority w:val="34"/>
    <w:qFormat/>
    <w:rsid w:val="008B31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">
    <w:name w:val="List Number"/>
    <w:basedOn w:val="Normal"/>
    <w:rsid w:val="00410309"/>
    <w:pPr>
      <w:numPr>
        <w:numId w:val="21"/>
      </w:numPr>
      <w:tabs>
        <w:tab w:val="clear" w:pos="360"/>
      </w:tabs>
      <w:autoSpaceDE w:val="0"/>
      <w:autoSpaceDN w:val="0"/>
      <w:adjustRightInd w:val="0"/>
      <w:spacing w:after="240"/>
      <w:ind w:left="0" w:firstLine="0"/>
    </w:pPr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semiHidden/>
    <w:rsid w:val="004103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4103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Revision">
    <w:name w:val="Revision"/>
    <w:hidden/>
    <w:uiPriority w:val="99"/>
    <w:semiHidden/>
    <w:rsid w:val="004F27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c54ce9-1e8d-4bb9-9b1f-45a7188a6bb3" xsi:nil="true"/>
    <lcf76f155ced4ddcb4097134ff3c332f xmlns="8dacf571-1c61-4e9f-aa8b-95ed5ed3ea5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C6FA54B3AFC04FA66690037753860F" ma:contentTypeVersion="11" ma:contentTypeDescription="Create a new document." ma:contentTypeScope="" ma:versionID="ef84796140681a695de62bbf3e64c893">
  <xsd:schema xmlns:xsd="http://www.w3.org/2001/XMLSchema" xmlns:xs="http://www.w3.org/2001/XMLSchema" xmlns:p="http://schemas.microsoft.com/office/2006/metadata/properties" xmlns:ns2="8dacf571-1c61-4e9f-aa8b-95ed5ed3ea5c" xmlns:ns3="29c54ce9-1e8d-4bb9-9b1f-45a7188a6bb3" targetNamespace="http://schemas.microsoft.com/office/2006/metadata/properties" ma:root="true" ma:fieldsID="33d7cec52e298f26d797c8d577028284" ns2:_="" ns3:_="">
    <xsd:import namespace="8dacf571-1c61-4e9f-aa8b-95ed5ed3ea5c"/>
    <xsd:import namespace="29c54ce9-1e8d-4bb9-9b1f-45a7188a6b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cf571-1c61-4e9f-aa8b-95ed5ed3ea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43b83bf-5a34-45d0-bf74-ccf9241540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54ce9-1e8d-4bb9-9b1f-45a7188a6b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51d2cbf-393f-40bd-b82f-abedd12fb570}" ma:internalName="TaxCatchAll" ma:showField="CatchAllData" ma:web="29c54ce9-1e8d-4bb9-9b1f-45a7188a6b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39050E-D1F2-453B-A09F-3ED433F381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E9D2E2-3839-49D5-94B9-30724C7B4017}">
  <ds:schemaRefs>
    <ds:schemaRef ds:uri="http://schemas.microsoft.com/office/2006/metadata/properties"/>
    <ds:schemaRef ds:uri="http://schemas.microsoft.com/office/infopath/2007/PartnerControls"/>
    <ds:schemaRef ds:uri="29c54ce9-1e8d-4bb9-9b1f-45a7188a6bb3"/>
    <ds:schemaRef ds:uri="8dacf571-1c61-4e9f-aa8b-95ed5ed3ea5c"/>
  </ds:schemaRefs>
</ds:datastoreItem>
</file>

<file path=customXml/itemProps3.xml><?xml version="1.0" encoding="utf-8"?>
<ds:datastoreItem xmlns:ds="http://schemas.openxmlformats.org/officeDocument/2006/customXml" ds:itemID="{E27F5913-7291-4089-BBAA-31259E5320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04231C-A451-4B43-AB6C-2A8F55F48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acf571-1c61-4e9f-aa8b-95ed5ed3ea5c"/>
    <ds:schemaRef ds:uri="29c54ce9-1e8d-4bb9-9b1f-45a7188a6b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3367</Characters>
  <Application>Microsoft Office Word</Application>
  <DocSecurity>0</DocSecurity>
  <Lines>28</Lines>
  <Paragraphs>7</Paragraphs>
  <ScaleCrop>false</ScaleCrop>
  <Company>Florida State University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</dc:title>
  <dc:creator>Richard Le</dc:creator>
  <cp:lastModifiedBy>Ibrahim Khalid Nabulsi</cp:lastModifiedBy>
  <cp:revision>2</cp:revision>
  <cp:lastPrinted>2015-04-16T16:56:00Z</cp:lastPrinted>
  <dcterms:created xsi:type="dcterms:W3CDTF">2023-03-29T18:03:00Z</dcterms:created>
  <dcterms:modified xsi:type="dcterms:W3CDTF">2023-03-29T18:03:00Z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0x01010011C6FA54B3AFC04FA66690037753860F</vt:lpwstr>
  </property>
  <property fmtid="{D5CDD505-2E9C-101B-9397-08002B2CF9AE}" pid="3" name="MediaServiceImageTags">
    <vt:lpwstr/>
  </property>
</Properties>
</file>